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4C31D" w14:textId="519E2B91" w:rsidR="000D002D" w:rsidRPr="00DC75C2" w:rsidRDefault="000D002D" w:rsidP="000A2A9F">
      <w:pPr>
        <w:spacing w:before="120" w:after="120" w:line="276" w:lineRule="auto"/>
        <w:jc w:val="both"/>
        <w:rPr>
          <w:rFonts w:ascii="Arial" w:hAnsi="Arial" w:cs="Arial"/>
        </w:rPr>
      </w:pPr>
      <w:bookmarkStart w:id="0" w:name="_Toc122775904"/>
      <w:bookmarkStart w:id="1" w:name="_Toc98756442"/>
      <w:bookmarkStart w:id="2" w:name="_Toc253650099"/>
      <w:bookmarkStart w:id="3" w:name="_Toc102127205"/>
      <w:bookmarkStart w:id="4" w:name="_Toc104953321"/>
      <w:bookmarkStart w:id="5" w:name="_Toc283464471"/>
      <w:bookmarkStart w:id="6" w:name="_Toc374455056"/>
      <w:bookmarkStart w:id="7" w:name="_Toc374459751"/>
      <w:bookmarkStart w:id="8" w:name="_Toc374612578"/>
      <w:bookmarkStart w:id="9" w:name="_Toc436745936"/>
    </w:p>
    <w:p w14:paraId="2BD82076" w14:textId="50DC55D1" w:rsidR="000D002D" w:rsidRPr="00DC75C2" w:rsidRDefault="004B5BA7" w:rsidP="00C573A5">
      <w:pPr>
        <w:keepNext/>
        <w:pBdr>
          <w:top w:val="single" w:sz="4" w:space="13" w:color="auto"/>
          <w:left w:val="single" w:sz="4" w:space="4" w:color="auto"/>
          <w:bottom w:val="single" w:sz="4" w:space="15" w:color="auto"/>
          <w:right w:val="single" w:sz="4" w:space="31" w:color="auto"/>
        </w:pBdr>
        <w:shd w:val="pct5" w:color="auto" w:fill="auto"/>
        <w:spacing w:before="120" w:after="120" w:line="276" w:lineRule="auto"/>
        <w:ind w:left="540" w:right="998"/>
        <w:jc w:val="center"/>
        <w:outlineLvl w:val="0"/>
        <w:rPr>
          <w:rFonts w:ascii="Arial" w:hAnsi="Arial" w:cs="Arial"/>
          <w:b/>
          <w:bCs/>
          <w:kern w:val="32"/>
          <w:sz w:val="32"/>
          <w:szCs w:val="44"/>
        </w:rPr>
      </w:pPr>
      <w:bookmarkStart w:id="10" w:name="_Toc436745926"/>
      <w:r w:rsidRPr="00DC75C2">
        <w:rPr>
          <w:rFonts w:ascii="Arial" w:hAnsi="Arial" w:cs="Arial"/>
          <w:b/>
          <w:bCs/>
          <w:kern w:val="32"/>
          <w:sz w:val="32"/>
          <w:szCs w:val="44"/>
        </w:rPr>
        <w:t xml:space="preserve">PARTE SPECIALE A </w:t>
      </w:r>
      <w:r w:rsidR="00C573A5">
        <w:rPr>
          <w:rFonts w:ascii="Arial" w:hAnsi="Arial" w:cs="Arial"/>
          <w:b/>
          <w:bCs/>
          <w:kern w:val="32"/>
          <w:sz w:val="32"/>
          <w:szCs w:val="44"/>
        </w:rPr>
        <w:t xml:space="preserve">- </w:t>
      </w:r>
      <w:r w:rsidRPr="00DC75C2">
        <w:rPr>
          <w:rFonts w:ascii="Arial" w:hAnsi="Arial" w:cs="Arial"/>
          <w:b/>
          <w:bCs/>
          <w:kern w:val="32"/>
          <w:sz w:val="32"/>
          <w:szCs w:val="44"/>
        </w:rPr>
        <w:t xml:space="preserve">REATI </w:t>
      </w:r>
      <w:r w:rsidR="0071445C">
        <w:rPr>
          <w:rFonts w:ascii="Arial" w:hAnsi="Arial" w:cs="Arial"/>
          <w:b/>
          <w:bCs/>
          <w:kern w:val="32"/>
          <w:sz w:val="32"/>
          <w:szCs w:val="44"/>
        </w:rPr>
        <w:t xml:space="preserve">CONTRO LA </w:t>
      </w:r>
      <w:r w:rsidRPr="00DC75C2">
        <w:rPr>
          <w:rFonts w:ascii="Arial" w:hAnsi="Arial" w:cs="Arial"/>
          <w:b/>
          <w:bCs/>
          <w:kern w:val="32"/>
          <w:sz w:val="32"/>
          <w:szCs w:val="44"/>
        </w:rPr>
        <w:t>P</w:t>
      </w:r>
      <w:r w:rsidR="0071445C">
        <w:rPr>
          <w:rFonts w:ascii="Arial" w:hAnsi="Arial" w:cs="Arial"/>
          <w:b/>
          <w:bCs/>
          <w:kern w:val="32"/>
          <w:sz w:val="32"/>
          <w:szCs w:val="44"/>
        </w:rPr>
        <w:t xml:space="preserve">UBBLICA </w:t>
      </w:r>
      <w:r w:rsidRPr="00DC75C2">
        <w:rPr>
          <w:rFonts w:ascii="Arial" w:hAnsi="Arial" w:cs="Arial"/>
          <w:b/>
          <w:bCs/>
          <w:kern w:val="32"/>
          <w:sz w:val="32"/>
          <w:szCs w:val="44"/>
        </w:rPr>
        <w:t>A</w:t>
      </w:r>
      <w:bookmarkEnd w:id="10"/>
      <w:r w:rsidR="0071445C">
        <w:rPr>
          <w:rFonts w:ascii="Arial" w:hAnsi="Arial" w:cs="Arial"/>
          <w:b/>
          <w:bCs/>
          <w:kern w:val="32"/>
          <w:sz w:val="32"/>
          <w:szCs w:val="44"/>
        </w:rPr>
        <w:t>MMINISTRAZIONE</w:t>
      </w:r>
    </w:p>
    <w:p w14:paraId="1D62080A" w14:textId="77777777" w:rsidR="000D002D" w:rsidRPr="00DC75C2" w:rsidRDefault="000D002D" w:rsidP="000A2A9F">
      <w:pPr>
        <w:spacing w:before="120" w:after="120" w:line="276" w:lineRule="auto"/>
        <w:jc w:val="both"/>
        <w:rPr>
          <w:rFonts w:ascii="Arial" w:hAnsi="Arial" w:cs="Arial"/>
          <w:b/>
          <w:bCs/>
          <w:iCs/>
          <w:sz w:val="28"/>
          <w:szCs w:val="28"/>
        </w:rPr>
      </w:pPr>
      <w:r w:rsidRPr="00DC75C2">
        <w:rPr>
          <w:rFonts w:ascii="Arial" w:hAnsi="Arial" w:cs="Arial"/>
          <w:i/>
        </w:rPr>
        <w:br w:type="page"/>
      </w:r>
    </w:p>
    <w:p w14:paraId="047138F2" w14:textId="77777777" w:rsidR="00380942" w:rsidRPr="00652DD2" w:rsidRDefault="009F2FE6" w:rsidP="00652DD2">
      <w:pPr>
        <w:jc w:val="center"/>
        <w:rPr>
          <w:rFonts w:ascii="Century Gothic" w:hAnsi="Century Gothic"/>
          <w:b/>
          <w:sz w:val="32"/>
        </w:rPr>
      </w:pPr>
      <w:r w:rsidRPr="00652DD2">
        <w:rPr>
          <w:rFonts w:ascii="Century Gothic" w:hAnsi="Century Gothic"/>
          <w:b/>
          <w:sz w:val="32"/>
        </w:rPr>
        <w:lastRenderedPageBreak/>
        <w:br/>
      </w:r>
      <w:bookmarkEnd w:id="0"/>
      <w:bookmarkEnd w:id="1"/>
      <w:bookmarkEnd w:id="2"/>
      <w:bookmarkEnd w:id="3"/>
      <w:bookmarkEnd w:id="4"/>
      <w:bookmarkEnd w:id="5"/>
      <w:bookmarkEnd w:id="6"/>
      <w:bookmarkEnd w:id="7"/>
      <w:bookmarkEnd w:id="8"/>
      <w:bookmarkEnd w:id="9"/>
      <w:r w:rsidR="00380942" w:rsidRPr="00652DD2">
        <w:rPr>
          <w:rFonts w:ascii="Century Gothic" w:hAnsi="Century Gothic"/>
          <w:b/>
          <w:sz w:val="32"/>
        </w:rPr>
        <w:t>I REATI CONTRO LA PUBBLICA AMMINISTRAZIONE</w:t>
      </w:r>
    </w:p>
    <w:p w14:paraId="06A24D98" w14:textId="77777777" w:rsidR="00380942" w:rsidRPr="00611959" w:rsidRDefault="00380942" w:rsidP="00FF1C73">
      <w:pPr>
        <w:pStyle w:val="Titolo2"/>
        <w:rPr>
          <w:i/>
          <w:iCs/>
        </w:rPr>
      </w:pPr>
      <w:r w:rsidRPr="00611959">
        <w:t>I reati contro la Pubblica Amministrazione richiamati dall’articolo 24 del d.</w:t>
      </w:r>
      <w:r>
        <w:t xml:space="preserve"> </w:t>
      </w:r>
      <w:r w:rsidRPr="00611959">
        <w:t>lgs. 231/2001</w:t>
      </w:r>
    </w:p>
    <w:p w14:paraId="1B87841B" w14:textId="2A7C325D" w:rsidR="00380942" w:rsidRPr="00D0685D" w:rsidRDefault="00380942" w:rsidP="00652DD2">
      <w:pPr>
        <w:spacing w:line="276" w:lineRule="auto"/>
        <w:rPr>
          <w:rFonts w:ascii="Century Gothic" w:hAnsi="Century Gothic"/>
        </w:rPr>
      </w:pPr>
      <w:bookmarkStart w:id="11" w:name="__RefHeading___Toc496777750"/>
      <w:bookmarkStart w:id="12" w:name="_Toc507165955"/>
      <w:bookmarkStart w:id="13" w:name="__RefHeading___Toc496777751"/>
      <w:bookmarkStart w:id="14" w:name="_Toc507165956"/>
      <w:r w:rsidRPr="00D0685D">
        <w:rPr>
          <w:rFonts w:ascii="Century Gothic" w:hAnsi="Century Gothic"/>
          <w:i/>
          <w:u w:val="single"/>
        </w:rPr>
        <w:t xml:space="preserve">Malversazione </w:t>
      </w:r>
      <w:r w:rsidR="00275752" w:rsidRPr="00D0685D">
        <w:rPr>
          <w:rFonts w:ascii="Century Gothic" w:hAnsi="Century Gothic" w:cs="Arial"/>
          <w:i/>
          <w:iCs/>
          <w:u w:val="single"/>
        </w:rPr>
        <w:t>di erogazioni pubbliche</w:t>
      </w:r>
      <w:r w:rsidR="00275752" w:rsidRPr="00D0685D">
        <w:rPr>
          <w:rFonts w:ascii="Century Gothic" w:hAnsi="Century Gothic"/>
          <w:i/>
          <w:u w:val="single"/>
        </w:rPr>
        <w:t xml:space="preserve"> </w:t>
      </w:r>
      <w:r w:rsidRPr="00D0685D">
        <w:rPr>
          <w:rFonts w:ascii="Century Gothic" w:hAnsi="Century Gothic"/>
          <w:i/>
          <w:u w:val="single"/>
        </w:rPr>
        <w:t>(Art. 316-bis c.p.</w:t>
      </w:r>
      <w:bookmarkEnd w:id="11"/>
      <w:bookmarkEnd w:id="12"/>
      <w:r w:rsidRPr="00D0685D">
        <w:rPr>
          <w:rFonts w:ascii="Century Gothic" w:hAnsi="Century Gothic"/>
          <w:i/>
          <w:u w:val="single"/>
        </w:rPr>
        <w:t>)</w:t>
      </w:r>
    </w:p>
    <w:p w14:paraId="3BD4ADE0" w14:textId="6674E801" w:rsidR="00275752" w:rsidRPr="00D0685D" w:rsidRDefault="00275752" w:rsidP="008E73F3">
      <w:pPr>
        <w:spacing w:line="276" w:lineRule="auto"/>
        <w:jc w:val="both"/>
        <w:rPr>
          <w:rFonts w:ascii="Century Gothic" w:hAnsi="Century Gothic" w:cs="Calibri"/>
        </w:rPr>
      </w:pPr>
      <w:r w:rsidRPr="00D0685D">
        <w:rPr>
          <w:rFonts w:ascii="Century Gothic" w:hAnsi="Century Gothic" w:cs="Calibri"/>
        </w:rPr>
        <w:t>Chiunque, estraneo alla pubblica amministrazione,</w:t>
      </w:r>
      <w:r w:rsidR="000F3238" w:rsidRPr="00D0685D">
        <w:rPr>
          <w:rFonts w:ascii="Century Gothic" w:hAnsi="Century Gothic" w:cs="Calibri"/>
        </w:rPr>
        <w:t xml:space="preserve"> </w:t>
      </w:r>
      <w:r w:rsidRPr="00D0685D">
        <w:rPr>
          <w:rFonts w:ascii="Century Gothic" w:hAnsi="Century Gothic" w:cs="Calibri"/>
        </w:rPr>
        <w:t>avendo</w:t>
      </w:r>
      <w:r w:rsidR="000F3238" w:rsidRPr="00D0685D">
        <w:rPr>
          <w:rFonts w:ascii="Century Gothic" w:hAnsi="Century Gothic" w:cs="Calibri"/>
        </w:rPr>
        <w:t xml:space="preserve"> </w:t>
      </w:r>
      <w:r w:rsidRPr="00D0685D">
        <w:rPr>
          <w:rFonts w:ascii="Century Gothic" w:hAnsi="Century Gothic" w:cs="Calibri"/>
        </w:rPr>
        <w:t>ottenuto dallo Stato o da</w:t>
      </w:r>
      <w:r w:rsidR="000F3238" w:rsidRPr="00D0685D">
        <w:rPr>
          <w:rFonts w:ascii="Century Gothic" w:hAnsi="Century Gothic" w:cs="Calibri"/>
        </w:rPr>
        <w:t xml:space="preserve"> </w:t>
      </w:r>
      <w:r w:rsidRPr="00D0685D">
        <w:rPr>
          <w:rFonts w:ascii="Century Gothic" w:hAnsi="Century Gothic" w:cs="Calibri"/>
        </w:rPr>
        <w:t>altro</w:t>
      </w:r>
      <w:r w:rsidR="000F3238" w:rsidRPr="00D0685D">
        <w:rPr>
          <w:rFonts w:ascii="Century Gothic" w:hAnsi="Century Gothic" w:cs="Calibri"/>
        </w:rPr>
        <w:t xml:space="preserve"> </w:t>
      </w:r>
      <w:r w:rsidRPr="00D0685D">
        <w:rPr>
          <w:rFonts w:ascii="Century Gothic" w:hAnsi="Century Gothic" w:cs="Calibri"/>
        </w:rPr>
        <w:t>ente</w:t>
      </w:r>
      <w:r w:rsidR="000F3238" w:rsidRPr="00D0685D">
        <w:rPr>
          <w:rFonts w:ascii="Century Gothic" w:hAnsi="Century Gothic" w:cs="Calibri"/>
        </w:rPr>
        <w:t xml:space="preserve"> </w:t>
      </w:r>
      <w:r w:rsidRPr="00D0685D">
        <w:rPr>
          <w:rFonts w:ascii="Century Gothic" w:hAnsi="Century Gothic" w:cs="Calibri"/>
        </w:rPr>
        <w:t>pubblico</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dalle</w:t>
      </w:r>
      <w:r w:rsidR="000F3238" w:rsidRPr="00D0685D">
        <w:rPr>
          <w:rFonts w:ascii="Century Gothic" w:hAnsi="Century Gothic" w:cs="Calibri"/>
        </w:rPr>
        <w:t xml:space="preserve"> </w:t>
      </w:r>
      <w:r w:rsidRPr="00D0685D">
        <w:rPr>
          <w:rFonts w:ascii="Century Gothic" w:hAnsi="Century Gothic" w:cs="Calibri"/>
        </w:rPr>
        <w:t>Comunità</w:t>
      </w:r>
      <w:r w:rsidR="000F3238" w:rsidRPr="00D0685D">
        <w:rPr>
          <w:rFonts w:ascii="Century Gothic" w:hAnsi="Century Gothic" w:cs="Calibri"/>
        </w:rPr>
        <w:t xml:space="preserve"> </w:t>
      </w:r>
      <w:r w:rsidRPr="00D0685D">
        <w:rPr>
          <w:rFonts w:ascii="Century Gothic" w:hAnsi="Century Gothic" w:cs="Calibri"/>
        </w:rPr>
        <w:t>europee contributi, sovvenzioni, finanziamenti, mutui</w:t>
      </w:r>
      <w:r w:rsidR="000F3238" w:rsidRPr="00D0685D">
        <w:rPr>
          <w:rFonts w:ascii="Century Gothic" w:hAnsi="Century Gothic" w:cs="Calibri"/>
        </w:rPr>
        <w:t xml:space="preserve"> </w:t>
      </w:r>
      <w:r w:rsidRPr="00D0685D">
        <w:rPr>
          <w:rFonts w:ascii="Century Gothic" w:hAnsi="Century Gothic" w:cs="Calibri"/>
        </w:rPr>
        <w:t>agevolati</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altre erogazioni dello stesso tipo,</w:t>
      </w:r>
      <w:r w:rsidR="000F3238" w:rsidRPr="00D0685D">
        <w:rPr>
          <w:rFonts w:ascii="Century Gothic" w:hAnsi="Century Gothic" w:cs="Calibri"/>
        </w:rPr>
        <w:t xml:space="preserve"> </w:t>
      </w:r>
      <w:r w:rsidRPr="00D0685D">
        <w:rPr>
          <w:rFonts w:ascii="Century Gothic" w:hAnsi="Century Gothic" w:cs="Calibri"/>
        </w:rPr>
        <w:t>comunque</w:t>
      </w:r>
      <w:r w:rsidR="000F3238" w:rsidRPr="00D0685D">
        <w:rPr>
          <w:rFonts w:ascii="Century Gothic" w:hAnsi="Century Gothic" w:cs="Calibri"/>
        </w:rPr>
        <w:t xml:space="preserve"> </w:t>
      </w:r>
      <w:r w:rsidRPr="00D0685D">
        <w:rPr>
          <w:rFonts w:ascii="Century Gothic" w:hAnsi="Century Gothic" w:cs="Calibri"/>
        </w:rPr>
        <w:t>denominate,</w:t>
      </w:r>
      <w:r w:rsidR="000F3238" w:rsidRPr="00D0685D">
        <w:rPr>
          <w:rFonts w:ascii="Century Gothic" w:hAnsi="Century Gothic" w:cs="Calibri"/>
        </w:rPr>
        <w:t xml:space="preserve"> </w:t>
      </w:r>
      <w:r w:rsidRPr="00D0685D">
        <w:rPr>
          <w:rFonts w:ascii="Century Gothic" w:hAnsi="Century Gothic" w:cs="Calibri"/>
        </w:rPr>
        <w:t>destinati</w:t>
      </w:r>
      <w:r w:rsidR="000F3238" w:rsidRPr="00D0685D">
        <w:rPr>
          <w:rFonts w:ascii="Century Gothic" w:hAnsi="Century Gothic" w:cs="Calibri"/>
        </w:rPr>
        <w:t xml:space="preserve"> </w:t>
      </w:r>
      <w:r w:rsidRPr="00D0685D">
        <w:rPr>
          <w:rFonts w:ascii="Century Gothic" w:hAnsi="Century Gothic" w:cs="Calibri"/>
        </w:rPr>
        <w:t>alla realizzazione di una o più finalità, non li destina alle</w:t>
      </w:r>
      <w:r w:rsidR="000F3238" w:rsidRPr="00D0685D">
        <w:rPr>
          <w:rFonts w:ascii="Century Gothic" w:hAnsi="Century Gothic" w:cs="Calibri"/>
        </w:rPr>
        <w:t xml:space="preserve"> </w:t>
      </w:r>
      <w:r w:rsidRPr="00D0685D">
        <w:rPr>
          <w:rFonts w:ascii="Century Gothic" w:hAnsi="Century Gothic" w:cs="Calibri"/>
        </w:rPr>
        <w:t>finalità previste, è punito con la reclusione da sei mesi a quattro anni</w:t>
      </w:r>
      <w:r w:rsidR="006E7B0E" w:rsidRPr="00D0685D">
        <w:rPr>
          <w:rFonts w:ascii="Century Gothic" w:hAnsi="Century Gothic" w:cs="Calibri"/>
        </w:rPr>
        <w:t>.</w:t>
      </w:r>
    </w:p>
    <w:p w14:paraId="590D5C6C" w14:textId="77777777" w:rsidR="006E7B0E" w:rsidRPr="00D0685D" w:rsidRDefault="006E7B0E" w:rsidP="00652DD2">
      <w:pPr>
        <w:jc w:val="both"/>
      </w:pPr>
    </w:p>
    <w:p w14:paraId="15A363B1" w14:textId="04A75A20" w:rsidR="00380942" w:rsidRPr="00D0685D" w:rsidRDefault="00380942" w:rsidP="00652DD2">
      <w:pPr>
        <w:rPr>
          <w:rFonts w:ascii="Century Gothic" w:hAnsi="Century Gothic"/>
        </w:rPr>
      </w:pPr>
      <w:r w:rsidRPr="00D0685D">
        <w:rPr>
          <w:rFonts w:ascii="Century Gothic" w:hAnsi="Century Gothic"/>
          <w:i/>
          <w:u w:val="single"/>
        </w:rPr>
        <w:t xml:space="preserve">Indebita percezione di erogazioni </w:t>
      </w:r>
      <w:proofErr w:type="gramStart"/>
      <w:r w:rsidR="00F2670A" w:rsidRPr="00D0685D">
        <w:rPr>
          <w:rFonts w:ascii="Century Gothic" w:hAnsi="Century Gothic"/>
          <w:i/>
          <w:u w:val="single"/>
        </w:rPr>
        <w:t>pubbliche</w:t>
      </w:r>
      <w:r w:rsidRPr="00D0685D">
        <w:rPr>
          <w:rFonts w:ascii="Century Gothic" w:hAnsi="Century Gothic"/>
          <w:i/>
          <w:u w:val="single"/>
        </w:rPr>
        <w:t>(</w:t>
      </w:r>
      <w:proofErr w:type="gramEnd"/>
      <w:r w:rsidRPr="00D0685D">
        <w:rPr>
          <w:rFonts w:ascii="Century Gothic" w:hAnsi="Century Gothic"/>
          <w:i/>
          <w:u w:val="single"/>
        </w:rPr>
        <w:t>Art. 316-ter c.p.</w:t>
      </w:r>
      <w:bookmarkEnd w:id="13"/>
      <w:bookmarkEnd w:id="14"/>
      <w:r w:rsidRPr="00D0685D">
        <w:rPr>
          <w:rFonts w:ascii="Century Gothic" w:hAnsi="Century Gothic"/>
          <w:i/>
          <w:u w:val="single"/>
        </w:rPr>
        <w:t>)</w:t>
      </w:r>
    </w:p>
    <w:p w14:paraId="23BBBAB0" w14:textId="70E923E2" w:rsidR="00275752" w:rsidRPr="00D0685D" w:rsidRDefault="00275752" w:rsidP="00275752">
      <w:pPr>
        <w:spacing w:before="120" w:after="120" w:line="276" w:lineRule="auto"/>
        <w:jc w:val="both"/>
        <w:rPr>
          <w:rFonts w:ascii="Century Gothic" w:hAnsi="Century Gothic" w:cs="Calibri"/>
        </w:rPr>
      </w:pPr>
      <w:r w:rsidRPr="00D0685D">
        <w:rPr>
          <w:rFonts w:ascii="Century Gothic" w:hAnsi="Century Gothic" w:cs="Calibri"/>
        </w:rPr>
        <w:t>Salvo che il fatto</w:t>
      </w:r>
      <w:r w:rsidR="000F3238" w:rsidRPr="00D0685D">
        <w:rPr>
          <w:rFonts w:ascii="Century Gothic" w:hAnsi="Century Gothic" w:cs="Calibri"/>
        </w:rPr>
        <w:t xml:space="preserve"> </w:t>
      </w:r>
      <w:r w:rsidRPr="00D0685D">
        <w:rPr>
          <w:rFonts w:ascii="Century Gothic" w:hAnsi="Century Gothic" w:cs="Calibri"/>
        </w:rPr>
        <w:t>costituisca</w:t>
      </w:r>
      <w:r w:rsidR="000F3238" w:rsidRPr="00D0685D">
        <w:rPr>
          <w:rFonts w:ascii="Century Gothic" w:hAnsi="Century Gothic" w:cs="Calibri"/>
        </w:rPr>
        <w:t xml:space="preserve"> </w:t>
      </w:r>
      <w:r w:rsidRPr="00D0685D">
        <w:rPr>
          <w:rFonts w:ascii="Century Gothic" w:hAnsi="Century Gothic" w:cs="Calibri"/>
        </w:rPr>
        <w:t>il</w:t>
      </w:r>
      <w:r w:rsidR="000F3238" w:rsidRPr="00D0685D">
        <w:rPr>
          <w:rFonts w:ascii="Century Gothic" w:hAnsi="Century Gothic" w:cs="Calibri"/>
        </w:rPr>
        <w:t xml:space="preserve"> </w:t>
      </w:r>
      <w:r w:rsidRPr="00D0685D">
        <w:rPr>
          <w:rFonts w:ascii="Century Gothic" w:hAnsi="Century Gothic" w:cs="Calibri"/>
        </w:rPr>
        <w:t>reato</w:t>
      </w:r>
      <w:r w:rsidR="000F3238" w:rsidRPr="00D0685D">
        <w:rPr>
          <w:rFonts w:ascii="Century Gothic" w:hAnsi="Century Gothic" w:cs="Calibri"/>
        </w:rPr>
        <w:t xml:space="preserve"> </w:t>
      </w:r>
      <w:r w:rsidRPr="00D0685D">
        <w:rPr>
          <w:rFonts w:ascii="Century Gothic" w:hAnsi="Century Gothic" w:cs="Calibri"/>
        </w:rPr>
        <w:t>previsto</w:t>
      </w:r>
      <w:r w:rsidR="000F3238" w:rsidRPr="00D0685D">
        <w:rPr>
          <w:rFonts w:ascii="Century Gothic" w:hAnsi="Century Gothic" w:cs="Calibri"/>
        </w:rPr>
        <w:t xml:space="preserve"> </w:t>
      </w:r>
      <w:r w:rsidRPr="00D0685D">
        <w:rPr>
          <w:rFonts w:ascii="Century Gothic" w:hAnsi="Century Gothic" w:cs="Calibri"/>
        </w:rPr>
        <w:t>dall'articolo 640-bis,</w:t>
      </w:r>
      <w:r w:rsidR="000F3238" w:rsidRPr="00D0685D">
        <w:rPr>
          <w:rFonts w:ascii="Century Gothic" w:hAnsi="Century Gothic" w:cs="Calibri"/>
        </w:rPr>
        <w:t xml:space="preserve"> </w:t>
      </w:r>
      <w:r w:rsidRPr="00D0685D">
        <w:rPr>
          <w:rFonts w:ascii="Century Gothic" w:hAnsi="Century Gothic" w:cs="Calibri"/>
        </w:rPr>
        <w:t>chiunque</w:t>
      </w:r>
      <w:r w:rsidR="000F3238" w:rsidRPr="00D0685D">
        <w:rPr>
          <w:rFonts w:ascii="Century Gothic" w:hAnsi="Century Gothic" w:cs="Calibri"/>
        </w:rPr>
        <w:t xml:space="preserve"> </w:t>
      </w:r>
      <w:r w:rsidRPr="00D0685D">
        <w:rPr>
          <w:rFonts w:ascii="Century Gothic" w:hAnsi="Century Gothic" w:cs="Calibri"/>
        </w:rPr>
        <w:t>mediante</w:t>
      </w:r>
      <w:r w:rsidR="000F3238" w:rsidRPr="00D0685D">
        <w:rPr>
          <w:rFonts w:ascii="Century Gothic" w:hAnsi="Century Gothic" w:cs="Calibri"/>
        </w:rPr>
        <w:t xml:space="preserve"> </w:t>
      </w:r>
      <w:r w:rsidRPr="00D0685D">
        <w:rPr>
          <w:rFonts w:ascii="Century Gothic" w:hAnsi="Century Gothic" w:cs="Calibri"/>
        </w:rPr>
        <w:t>l'utilizzo</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la</w:t>
      </w:r>
      <w:r w:rsidR="000F3238" w:rsidRPr="00D0685D">
        <w:rPr>
          <w:rFonts w:ascii="Century Gothic" w:hAnsi="Century Gothic" w:cs="Calibri"/>
        </w:rPr>
        <w:t xml:space="preserve"> </w:t>
      </w:r>
      <w:r w:rsidRPr="00D0685D">
        <w:rPr>
          <w:rFonts w:ascii="Century Gothic" w:hAnsi="Century Gothic" w:cs="Calibri"/>
        </w:rPr>
        <w:t>presentazione</w:t>
      </w:r>
      <w:r w:rsidR="000F3238" w:rsidRPr="00D0685D">
        <w:rPr>
          <w:rFonts w:ascii="Century Gothic" w:hAnsi="Century Gothic" w:cs="Calibri"/>
        </w:rPr>
        <w:t xml:space="preserve"> </w:t>
      </w:r>
      <w:r w:rsidRPr="00D0685D">
        <w:rPr>
          <w:rFonts w:ascii="Century Gothic" w:hAnsi="Century Gothic" w:cs="Calibri"/>
        </w:rPr>
        <w:t>di dichiarazioni o di documenti falsi o attestanti cose non vere, ovvero mediante l'omissione di informazioni dovute, consegue</w:t>
      </w:r>
      <w:r w:rsidR="000F3238" w:rsidRPr="00D0685D">
        <w:rPr>
          <w:rFonts w:ascii="Century Gothic" w:hAnsi="Century Gothic" w:cs="Calibri"/>
        </w:rPr>
        <w:t xml:space="preserve"> </w:t>
      </w:r>
      <w:r w:rsidRPr="00D0685D">
        <w:rPr>
          <w:rFonts w:ascii="Century Gothic" w:hAnsi="Century Gothic" w:cs="Calibri"/>
        </w:rPr>
        <w:t>indebitamente, per se' o</w:t>
      </w:r>
      <w:r w:rsidR="000F3238" w:rsidRPr="00D0685D">
        <w:rPr>
          <w:rFonts w:ascii="Century Gothic" w:hAnsi="Century Gothic" w:cs="Calibri"/>
        </w:rPr>
        <w:t xml:space="preserve"> </w:t>
      </w:r>
      <w:r w:rsidRPr="00D0685D">
        <w:rPr>
          <w:rFonts w:ascii="Century Gothic" w:hAnsi="Century Gothic" w:cs="Calibri"/>
        </w:rPr>
        <w:t>per</w:t>
      </w:r>
      <w:r w:rsidR="000F3238" w:rsidRPr="00D0685D">
        <w:rPr>
          <w:rFonts w:ascii="Century Gothic" w:hAnsi="Century Gothic" w:cs="Calibri"/>
        </w:rPr>
        <w:t xml:space="preserve"> </w:t>
      </w:r>
      <w:r w:rsidRPr="00D0685D">
        <w:rPr>
          <w:rFonts w:ascii="Century Gothic" w:hAnsi="Century Gothic" w:cs="Calibri"/>
        </w:rPr>
        <w:t>altri,</w:t>
      </w:r>
      <w:r w:rsidR="000F3238" w:rsidRPr="00D0685D">
        <w:rPr>
          <w:rFonts w:ascii="Century Gothic" w:hAnsi="Century Gothic" w:cs="Calibri"/>
        </w:rPr>
        <w:t xml:space="preserve"> </w:t>
      </w:r>
      <w:r w:rsidRPr="00D0685D">
        <w:rPr>
          <w:rFonts w:ascii="Century Gothic" w:hAnsi="Century Gothic" w:cs="Calibri"/>
        </w:rPr>
        <w:t>contributi,</w:t>
      </w:r>
      <w:r w:rsidR="000F3238" w:rsidRPr="00D0685D">
        <w:rPr>
          <w:rFonts w:ascii="Century Gothic" w:hAnsi="Century Gothic" w:cs="Calibri"/>
        </w:rPr>
        <w:t xml:space="preserve"> </w:t>
      </w:r>
      <w:r w:rsidRPr="00D0685D">
        <w:rPr>
          <w:rFonts w:ascii="Century Gothic" w:hAnsi="Century Gothic" w:cs="Calibri"/>
        </w:rPr>
        <w:t>sovvenzioni,</w:t>
      </w:r>
      <w:r w:rsidR="000F3238" w:rsidRPr="00D0685D">
        <w:rPr>
          <w:rFonts w:ascii="Century Gothic" w:hAnsi="Century Gothic" w:cs="Calibri"/>
        </w:rPr>
        <w:t xml:space="preserve"> </w:t>
      </w:r>
      <w:r w:rsidRPr="00D0685D">
        <w:rPr>
          <w:rFonts w:ascii="Century Gothic" w:hAnsi="Century Gothic" w:cs="Calibri"/>
        </w:rPr>
        <w:t>finanziamenti, mutui agevolati</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altre</w:t>
      </w:r>
      <w:r w:rsidR="000F3238" w:rsidRPr="00D0685D">
        <w:rPr>
          <w:rFonts w:ascii="Century Gothic" w:hAnsi="Century Gothic" w:cs="Calibri"/>
        </w:rPr>
        <w:t xml:space="preserve"> </w:t>
      </w:r>
      <w:r w:rsidRPr="00D0685D">
        <w:rPr>
          <w:rFonts w:ascii="Century Gothic" w:hAnsi="Century Gothic" w:cs="Calibri"/>
        </w:rPr>
        <w:t>erogazioni</w:t>
      </w:r>
      <w:r w:rsidR="000F3238" w:rsidRPr="00D0685D">
        <w:rPr>
          <w:rFonts w:ascii="Century Gothic" w:hAnsi="Century Gothic" w:cs="Calibri"/>
        </w:rPr>
        <w:t xml:space="preserve"> </w:t>
      </w:r>
      <w:r w:rsidRPr="00D0685D">
        <w:rPr>
          <w:rFonts w:ascii="Century Gothic" w:hAnsi="Century Gothic" w:cs="Calibri"/>
        </w:rPr>
        <w:t>dello</w:t>
      </w:r>
      <w:r w:rsidR="000F3238" w:rsidRPr="00D0685D">
        <w:rPr>
          <w:rFonts w:ascii="Century Gothic" w:hAnsi="Century Gothic" w:cs="Calibri"/>
        </w:rPr>
        <w:t xml:space="preserve"> </w:t>
      </w:r>
      <w:r w:rsidRPr="00D0685D">
        <w:rPr>
          <w:rFonts w:ascii="Century Gothic" w:hAnsi="Century Gothic" w:cs="Calibri"/>
        </w:rPr>
        <w:t>stesso</w:t>
      </w:r>
      <w:r w:rsidR="000F3238" w:rsidRPr="00D0685D">
        <w:rPr>
          <w:rFonts w:ascii="Century Gothic" w:hAnsi="Century Gothic" w:cs="Calibri"/>
        </w:rPr>
        <w:t xml:space="preserve"> </w:t>
      </w:r>
      <w:r w:rsidRPr="00D0685D">
        <w:rPr>
          <w:rFonts w:ascii="Century Gothic" w:hAnsi="Century Gothic" w:cs="Calibri"/>
        </w:rPr>
        <w:t>tipo,</w:t>
      </w:r>
      <w:r w:rsidR="000F3238" w:rsidRPr="00D0685D">
        <w:rPr>
          <w:rFonts w:ascii="Century Gothic" w:hAnsi="Century Gothic" w:cs="Calibri"/>
        </w:rPr>
        <w:t xml:space="preserve"> </w:t>
      </w:r>
      <w:r w:rsidRPr="00D0685D">
        <w:rPr>
          <w:rFonts w:ascii="Century Gothic" w:hAnsi="Century Gothic" w:cs="Calibri"/>
        </w:rPr>
        <w:t>comunque denominate, concessi o erogati dallo Stato, da altri enti pubblici</w:t>
      </w:r>
      <w:r w:rsidR="000F3238" w:rsidRPr="00D0685D">
        <w:rPr>
          <w:rFonts w:ascii="Century Gothic" w:hAnsi="Century Gothic" w:cs="Calibri"/>
        </w:rPr>
        <w:t xml:space="preserve"> </w:t>
      </w:r>
      <w:r w:rsidRPr="00D0685D">
        <w:rPr>
          <w:rFonts w:ascii="Century Gothic" w:hAnsi="Century Gothic" w:cs="Calibri"/>
        </w:rPr>
        <w:t>o dalle Comunità europee è punito con la reclusione da sei mesi a tre anni. La pena è della reclusione da uno a quattro anni se</w:t>
      </w:r>
      <w:r w:rsidR="000F3238" w:rsidRPr="00D0685D">
        <w:rPr>
          <w:rFonts w:ascii="Century Gothic" w:hAnsi="Century Gothic" w:cs="Calibri"/>
        </w:rPr>
        <w:t xml:space="preserve"> </w:t>
      </w:r>
      <w:r w:rsidRPr="00D0685D">
        <w:rPr>
          <w:rFonts w:ascii="Century Gothic" w:hAnsi="Century Gothic" w:cs="Calibri"/>
        </w:rPr>
        <w:t>il</w:t>
      </w:r>
      <w:r w:rsidR="000F3238" w:rsidRPr="00D0685D">
        <w:rPr>
          <w:rFonts w:ascii="Century Gothic" w:hAnsi="Century Gothic" w:cs="Calibri"/>
        </w:rPr>
        <w:t xml:space="preserve"> </w:t>
      </w:r>
      <w:r w:rsidRPr="00D0685D">
        <w:rPr>
          <w:rFonts w:ascii="Century Gothic" w:hAnsi="Century Gothic" w:cs="Calibri"/>
        </w:rPr>
        <w:t>fatto è commesso da un</w:t>
      </w:r>
      <w:r w:rsidR="000F3238" w:rsidRPr="00D0685D">
        <w:rPr>
          <w:rFonts w:ascii="Century Gothic" w:hAnsi="Century Gothic" w:cs="Calibri"/>
        </w:rPr>
        <w:t xml:space="preserve"> </w:t>
      </w:r>
      <w:r w:rsidRPr="00D0685D">
        <w:rPr>
          <w:rFonts w:ascii="Century Gothic" w:hAnsi="Century Gothic" w:cs="Calibri"/>
        </w:rPr>
        <w:t>pubblico</w:t>
      </w:r>
      <w:r w:rsidR="000F3238" w:rsidRPr="00D0685D">
        <w:rPr>
          <w:rFonts w:ascii="Century Gothic" w:hAnsi="Century Gothic" w:cs="Calibri"/>
        </w:rPr>
        <w:t xml:space="preserve"> </w:t>
      </w:r>
      <w:r w:rsidRPr="00D0685D">
        <w:rPr>
          <w:rFonts w:ascii="Century Gothic" w:hAnsi="Century Gothic" w:cs="Calibri"/>
        </w:rPr>
        <w:t>ufficiale</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da</w:t>
      </w:r>
      <w:r w:rsidR="000F3238" w:rsidRPr="00D0685D">
        <w:rPr>
          <w:rFonts w:ascii="Century Gothic" w:hAnsi="Century Gothic" w:cs="Calibri"/>
        </w:rPr>
        <w:t xml:space="preserve"> </w:t>
      </w:r>
      <w:r w:rsidRPr="00D0685D">
        <w:rPr>
          <w:rFonts w:ascii="Century Gothic" w:hAnsi="Century Gothic" w:cs="Calibri"/>
        </w:rPr>
        <w:t>un</w:t>
      </w:r>
      <w:r w:rsidR="000F3238" w:rsidRPr="00D0685D">
        <w:rPr>
          <w:rFonts w:ascii="Century Gothic" w:hAnsi="Century Gothic" w:cs="Calibri"/>
        </w:rPr>
        <w:t xml:space="preserve"> </w:t>
      </w:r>
      <w:r w:rsidRPr="00D0685D">
        <w:rPr>
          <w:rFonts w:ascii="Century Gothic" w:hAnsi="Century Gothic" w:cs="Calibri"/>
        </w:rPr>
        <w:t>incaricato</w:t>
      </w:r>
      <w:r w:rsidR="000F3238" w:rsidRPr="00D0685D">
        <w:rPr>
          <w:rFonts w:ascii="Century Gothic" w:hAnsi="Century Gothic" w:cs="Calibri"/>
        </w:rPr>
        <w:t xml:space="preserve"> </w:t>
      </w:r>
      <w:r w:rsidRPr="00D0685D">
        <w:rPr>
          <w:rFonts w:ascii="Century Gothic" w:hAnsi="Century Gothic" w:cs="Calibri"/>
        </w:rPr>
        <w:t>di</w:t>
      </w:r>
      <w:r w:rsidR="000F3238" w:rsidRPr="00D0685D">
        <w:rPr>
          <w:rFonts w:ascii="Century Gothic" w:hAnsi="Century Gothic" w:cs="Calibri"/>
        </w:rPr>
        <w:t xml:space="preserve"> </w:t>
      </w:r>
      <w:r w:rsidRPr="00D0685D">
        <w:rPr>
          <w:rFonts w:ascii="Century Gothic" w:hAnsi="Century Gothic" w:cs="Calibri"/>
        </w:rPr>
        <w:t>un pubblico servizio con abuso della sua qualità o dei suoi poteri.</w:t>
      </w:r>
      <w:r w:rsidR="000F3238" w:rsidRPr="00D0685D">
        <w:rPr>
          <w:rFonts w:ascii="Century Gothic" w:hAnsi="Century Gothic" w:cs="Calibri"/>
        </w:rPr>
        <w:t xml:space="preserve"> </w:t>
      </w:r>
      <w:r w:rsidRPr="00D0685D">
        <w:rPr>
          <w:rFonts w:ascii="Century Gothic" w:hAnsi="Century Gothic" w:cs="Calibri"/>
        </w:rPr>
        <w:t>La pena è della reclusione da sei mesi</w:t>
      </w:r>
      <w:r w:rsidR="000F3238" w:rsidRPr="00D0685D">
        <w:rPr>
          <w:rFonts w:ascii="Century Gothic" w:hAnsi="Century Gothic" w:cs="Calibri"/>
        </w:rPr>
        <w:t xml:space="preserve"> </w:t>
      </w:r>
      <w:r w:rsidRPr="00D0685D">
        <w:rPr>
          <w:rFonts w:ascii="Century Gothic" w:hAnsi="Century Gothic" w:cs="Calibri"/>
        </w:rPr>
        <w:t>a</w:t>
      </w:r>
      <w:r w:rsidR="000F3238" w:rsidRPr="00D0685D">
        <w:rPr>
          <w:rFonts w:ascii="Century Gothic" w:hAnsi="Century Gothic" w:cs="Calibri"/>
        </w:rPr>
        <w:t xml:space="preserve"> </w:t>
      </w:r>
      <w:r w:rsidRPr="00D0685D">
        <w:rPr>
          <w:rFonts w:ascii="Century Gothic" w:hAnsi="Century Gothic" w:cs="Calibri"/>
        </w:rPr>
        <w:t>quattro</w:t>
      </w:r>
      <w:r w:rsidR="000F3238" w:rsidRPr="00D0685D">
        <w:rPr>
          <w:rFonts w:ascii="Century Gothic" w:hAnsi="Century Gothic" w:cs="Calibri"/>
        </w:rPr>
        <w:t xml:space="preserve"> </w:t>
      </w:r>
      <w:r w:rsidRPr="00D0685D">
        <w:rPr>
          <w:rFonts w:ascii="Century Gothic" w:hAnsi="Century Gothic" w:cs="Calibri"/>
        </w:rPr>
        <w:t>anni</w:t>
      </w:r>
      <w:r w:rsidR="000F3238" w:rsidRPr="00D0685D">
        <w:rPr>
          <w:rFonts w:ascii="Century Gothic" w:hAnsi="Century Gothic" w:cs="Calibri"/>
        </w:rPr>
        <w:t xml:space="preserve"> </w:t>
      </w:r>
      <w:r w:rsidRPr="00D0685D">
        <w:rPr>
          <w:rFonts w:ascii="Century Gothic" w:hAnsi="Century Gothic" w:cs="Calibri"/>
        </w:rPr>
        <w:t>se</w:t>
      </w:r>
      <w:r w:rsidR="000F3238" w:rsidRPr="00D0685D">
        <w:rPr>
          <w:rFonts w:ascii="Century Gothic" w:hAnsi="Century Gothic" w:cs="Calibri"/>
        </w:rPr>
        <w:t xml:space="preserve"> </w:t>
      </w:r>
      <w:r w:rsidRPr="00D0685D">
        <w:rPr>
          <w:rFonts w:ascii="Century Gothic" w:hAnsi="Century Gothic" w:cs="Calibri"/>
        </w:rPr>
        <w:t>il</w:t>
      </w:r>
      <w:r w:rsidR="000F3238" w:rsidRPr="00D0685D">
        <w:rPr>
          <w:rFonts w:ascii="Century Gothic" w:hAnsi="Century Gothic" w:cs="Calibri"/>
        </w:rPr>
        <w:t xml:space="preserve"> </w:t>
      </w:r>
      <w:r w:rsidRPr="00D0685D">
        <w:rPr>
          <w:rFonts w:ascii="Century Gothic" w:hAnsi="Century Gothic" w:cs="Calibri"/>
        </w:rPr>
        <w:t>fatto offende gli interessi finanziari dell'Unione europea e il danno o</w:t>
      </w:r>
      <w:r w:rsidR="000F3238" w:rsidRPr="00D0685D">
        <w:rPr>
          <w:rFonts w:ascii="Century Gothic" w:hAnsi="Century Gothic" w:cs="Calibri"/>
        </w:rPr>
        <w:t xml:space="preserve"> </w:t>
      </w:r>
      <w:r w:rsidRPr="00D0685D">
        <w:rPr>
          <w:rFonts w:ascii="Century Gothic" w:hAnsi="Century Gothic" w:cs="Calibri"/>
        </w:rPr>
        <w:t xml:space="preserve">il profitto sono superiori a euro 100.000. </w:t>
      </w:r>
    </w:p>
    <w:p w14:paraId="444E9ED4" w14:textId="77777777" w:rsidR="00380942" w:rsidRPr="00611959" w:rsidRDefault="00380942" w:rsidP="00275752">
      <w:pPr>
        <w:spacing w:before="120" w:after="120" w:line="276" w:lineRule="auto"/>
        <w:jc w:val="both"/>
        <w:rPr>
          <w:rFonts w:ascii="Century Gothic" w:hAnsi="Century Gothic" w:cs="Calibri"/>
        </w:rPr>
      </w:pPr>
      <w:r w:rsidRPr="00D0685D">
        <w:rPr>
          <w:rFonts w:ascii="Century Gothic" w:hAnsi="Century Gothic" w:cs="Calibri"/>
        </w:rPr>
        <w:t>Quando la somma indebitamente percepita è pari o inferiore a euro 3.999,96 si applica soltanto la sanzione amministrativa del pagamento di una somma di denaro da euro 5.164 a euro 25.822. Tale sanzione non può comunque superare il triplo del beneficio conseguito.</w:t>
      </w:r>
    </w:p>
    <w:p w14:paraId="1730054F" w14:textId="77777777" w:rsidR="00380942" w:rsidRPr="00652DD2" w:rsidRDefault="00380942" w:rsidP="00652DD2">
      <w:bookmarkStart w:id="15" w:name="__RefHeading___Toc496777752"/>
      <w:bookmarkStart w:id="16" w:name="_Toc507165957"/>
      <w:r w:rsidRPr="00652DD2">
        <w:rPr>
          <w:rFonts w:ascii="Century Gothic" w:hAnsi="Century Gothic"/>
          <w:i/>
          <w:u w:val="single"/>
        </w:rPr>
        <w:t>Frode nelle pubbliche forniture (Art. 356 c.p.)</w:t>
      </w:r>
    </w:p>
    <w:p w14:paraId="28485675" w14:textId="77777777" w:rsidR="00380942" w:rsidRDefault="00380942" w:rsidP="00380942">
      <w:pPr>
        <w:spacing w:before="120" w:after="120" w:line="276" w:lineRule="auto"/>
        <w:jc w:val="both"/>
        <w:rPr>
          <w:rFonts w:ascii="Century Gothic" w:hAnsi="Century Gothic" w:cs="Calibri"/>
        </w:rPr>
      </w:pPr>
      <w:r w:rsidRPr="00201038">
        <w:rPr>
          <w:rFonts w:ascii="Century Gothic" w:hAnsi="Century Gothic" w:cs="Calibri"/>
        </w:rPr>
        <w:t>Chiunque commette frode nella esecuzione dei contratti di fornitura</w:t>
      </w:r>
      <w:r>
        <w:rPr>
          <w:rFonts w:ascii="Century Gothic" w:hAnsi="Century Gothic" w:cs="Calibri"/>
        </w:rPr>
        <w:t xml:space="preserve"> </w:t>
      </w:r>
      <w:r w:rsidRPr="00201038">
        <w:rPr>
          <w:rFonts w:ascii="Century Gothic" w:hAnsi="Century Gothic" w:cs="Calibri"/>
        </w:rPr>
        <w:t>o nell'adempimento degli altri obblighi contrattuali indicati</w:t>
      </w:r>
      <w:r>
        <w:rPr>
          <w:rFonts w:ascii="Century Gothic" w:hAnsi="Century Gothic" w:cs="Calibri"/>
        </w:rPr>
        <w:t xml:space="preserve"> </w:t>
      </w:r>
      <w:r w:rsidRPr="00201038">
        <w:rPr>
          <w:rFonts w:ascii="Century Gothic" w:hAnsi="Century Gothic" w:cs="Calibri"/>
        </w:rPr>
        <w:t xml:space="preserve">nell'articolo precedente, </w:t>
      </w:r>
      <w:r>
        <w:rPr>
          <w:rFonts w:ascii="Century Gothic" w:hAnsi="Century Gothic" w:cs="Calibri"/>
        </w:rPr>
        <w:t>è</w:t>
      </w:r>
      <w:r w:rsidRPr="00201038">
        <w:rPr>
          <w:rFonts w:ascii="Century Gothic" w:hAnsi="Century Gothic" w:cs="Calibri"/>
        </w:rPr>
        <w:t xml:space="preserve"> punito con la reclusione da uno a cinque</w:t>
      </w:r>
      <w:r>
        <w:rPr>
          <w:rFonts w:ascii="Century Gothic" w:hAnsi="Century Gothic" w:cs="Calibri"/>
        </w:rPr>
        <w:t xml:space="preserve"> </w:t>
      </w:r>
      <w:r w:rsidRPr="00201038">
        <w:rPr>
          <w:rFonts w:ascii="Century Gothic" w:hAnsi="Century Gothic" w:cs="Calibri"/>
        </w:rPr>
        <w:t>anni e con la multa non inferiore a euro 1032.</w:t>
      </w:r>
      <w:r>
        <w:rPr>
          <w:rFonts w:ascii="Century Gothic" w:hAnsi="Century Gothic" w:cs="Calibri"/>
        </w:rPr>
        <w:t xml:space="preserve"> </w:t>
      </w:r>
    </w:p>
    <w:p w14:paraId="7A29872A" w14:textId="77777777" w:rsidR="00380942" w:rsidRPr="00201038" w:rsidRDefault="00380942" w:rsidP="00380942">
      <w:pPr>
        <w:spacing w:before="120" w:after="120" w:line="276" w:lineRule="auto"/>
        <w:jc w:val="both"/>
        <w:rPr>
          <w:rFonts w:ascii="Century Gothic" w:hAnsi="Century Gothic" w:cs="Calibri"/>
        </w:rPr>
      </w:pPr>
      <w:r w:rsidRPr="00201038">
        <w:rPr>
          <w:rFonts w:ascii="Century Gothic" w:hAnsi="Century Gothic" w:cs="Calibri"/>
        </w:rPr>
        <w:t xml:space="preserve">La pena </w:t>
      </w:r>
      <w:r>
        <w:rPr>
          <w:rFonts w:ascii="Century Gothic" w:hAnsi="Century Gothic" w:cs="Calibri"/>
        </w:rPr>
        <w:t>è</w:t>
      </w:r>
      <w:r w:rsidRPr="00201038">
        <w:rPr>
          <w:rFonts w:ascii="Century Gothic" w:hAnsi="Century Gothic" w:cs="Calibri"/>
        </w:rPr>
        <w:t xml:space="preserve"> aumentata nei casi preveduti dal primo capoverso</w:t>
      </w:r>
      <w:r>
        <w:rPr>
          <w:rFonts w:ascii="Century Gothic" w:hAnsi="Century Gothic" w:cs="Calibri"/>
        </w:rPr>
        <w:t xml:space="preserve"> </w:t>
      </w:r>
      <w:r w:rsidRPr="00201038">
        <w:rPr>
          <w:rFonts w:ascii="Century Gothic" w:hAnsi="Century Gothic" w:cs="Calibri"/>
        </w:rPr>
        <w:t>dell'articolo precedente.</w:t>
      </w:r>
    </w:p>
    <w:p w14:paraId="26334D19" w14:textId="77777777" w:rsidR="00380942" w:rsidRPr="00652DD2" w:rsidRDefault="00380942" w:rsidP="00652DD2">
      <w:pPr>
        <w:rPr>
          <w:rFonts w:ascii="Century Gothic" w:hAnsi="Century Gothic"/>
        </w:rPr>
      </w:pPr>
      <w:r w:rsidRPr="00652DD2">
        <w:rPr>
          <w:rFonts w:ascii="Century Gothic" w:hAnsi="Century Gothic"/>
          <w:i/>
          <w:u w:val="single"/>
        </w:rPr>
        <w:t>Truffa (Art. 640 c.p.)</w:t>
      </w:r>
      <w:bookmarkEnd w:id="15"/>
      <w:bookmarkEnd w:id="16"/>
    </w:p>
    <w:p w14:paraId="19216EDB" w14:textId="72D31543"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Chiunque, con artifizi o raggiri, inducendo taluno in errore, procura a sé o ad altri un ingiusto profitto con altrui danno, è punito con la reclusione da sei mesi a tre anni e co</w:t>
      </w:r>
      <w:r w:rsidR="005C36F7">
        <w:rPr>
          <w:rFonts w:ascii="Century Gothic" w:hAnsi="Century Gothic" w:cs="Calibri"/>
        </w:rPr>
        <w:t>n</w:t>
      </w:r>
      <w:r w:rsidRPr="00611959">
        <w:rPr>
          <w:rFonts w:ascii="Century Gothic" w:hAnsi="Century Gothic" w:cs="Calibri"/>
        </w:rPr>
        <w:t xml:space="preserve"> la multa da euro 51 a euro 1.032. </w:t>
      </w:r>
    </w:p>
    <w:p w14:paraId="32A698EF"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lastRenderedPageBreak/>
        <w:t>La pena è della reclusione da uno a cinque anni e della multa da euro 309 a euro 1.549:</w:t>
      </w:r>
    </w:p>
    <w:p w14:paraId="3C45C657" w14:textId="77777777" w:rsidR="00380942" w:rsidRPr="00611959" w:rsidRDefault="00380942" w:rsidP="00C911A4">
      <w:pPr>
        <w:numPr>
          <w:ilvl w:val="0"/>
          <w:numId w:val="2"/>
        </w:numPr>
        <w:tabs>
          <w:tab w:val="left" w:pos="426"/>
        </w:tabs>
        <w:suppressAutoHyphens/>
        <w:spacing w:before="120" w:after="120" w:line="276" w:lineRule="auto"/>
        <w:jc w:val="both"/>
        <w:rPr>
          <w:rFonts w:ascii="Century Gothic" w:hAnsi="Century Gothic" w:cs="Calibri"/>
        </w:rPr>
      </w:pPr>
      <w:r w:rsidRPr="00611959">
        <w:rPr>
          <w:rFonts w:ascii="Century Gothic" w:hAnsi="Century Gothic" w:cs="Calibri"/>
        </w:rPr>
        <w:t>se il fatto è commesso a danno dello Stato o di un altro ente pubblico</w:t>
      </w:r>
      <w:r>
        <w:rPr>
          <w:rFonts w:ascii="Century Gothic" w:hAnsi="Century Gothic" w:cs="Calibri"/>
        </w:rPr>
        <w:t xml:space="preserve"> o dell’Unione Europea</w:t>
      </w:r>
      <w:r w:rsidRPr="00611959">
        <w:rPr>
          <w:rFonts w:ascii="Century Gothic" w:hAnsi="Century Gothic" w:cs="Calibri"/>
        </w:rPr>
        <w:t xml:space="preserve"> o col pretesto di far esonerare taluno dal servizio militare; </w:t>
      </w:r>
    </w:p>
    <w:p w14:paraId="5BD6D650" w14:textId="77777777" w:rsidR="00380942" w:rsidRPr="00611959" w:rsidRDefault="00380942" w:rsidP="00C911A4">
      <w:pPr>
        <w:numPr>
          <w:ilvl w:val="0"/>
          <w:numId w:val="2"/>
        </w:numPr>
        <w:tabs>
          <w:tab w:val="left" w:pos="426"/>
        </w:tabs>
        <w:suppressAutoHyphens/>
        <w:spacing w:before="120" w:after="120" w:line="276" w:lineRule="auto"/>
        <w:jc w:val="both"/>
        <w:rPr>
          <w:rFonts w:ascii="Century Gothic" w:hAnsi="Century Gothic" w:cs="Calibri"/>
        </w:rPr>
      </w:pPr>
      <w:r w:rsidRPr="00611959">
        <w:rPr>
          <w:rFonts w:ascii="Century Gothic" w:hAnsi="Century Gothic" w:cs="Calibri"/>
        </w:rPr>
        <w:t>se il fatto è commesso ingenerando nella persona offesa il timore di un pericolo immaginario o l’erroneo convincimento di dovere eseguire un ordine dell’autorità.</w:t>
      </w:r>
    </w:p>
    <w:p w14:paraId="5BE8ABAE" w14:textId="77777777" w:rsidR="00380942"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2 bis) </w:t>
      </w:r>
      <w:r w:rsidRPr="00611959">
        <w:rPr>
          <w:rFonts w:ascii="Century Gothic" w:hAnsi="Century Gothic" w:cs="Calibri"/>
        </w:rPr>
        <w:tab/>
        <w:t>se il fatto è commesso in presenza della circostanza di cui all’articolo 61, numero 5)</w:t>
      </w:r>
      <w:r>
        <w:rPr>
          <w:rFonts w:ascii="Century Gothic" w:hAnsi="Century Gothic" w:cs="Calibri"/>
        </w:rPr>
        <w:t>.</w:t>
      </w:r>
    </w:p>
    <w:p w14:paraId="080F0C47" w14:textId="77777777" w:rsidR="00380942" w:rsidRDefault="00380942" w:rsidP="00380942">
      <w:pPr>
        <w:spacing w:before="120" w:after="120" w:line="276" w:lineRule="auto"/>
        <w:jc w:val="both"/>
        <w:rPr>
          <w:rFonts w:ascii="Century Gothic" w:hAnsi="Century Gothic" w:cs="Calibri"/>
        </w:rPr>
      </w:pPr>
      <w:r w:rsidRPr="00915D52">
        <w:rPr>
          <w:rFonts w:ascii="Century Gothic" w:hAnsi="Century Gothic" w:cs="Calibri"/>
        </w:rPr>
        <w:t xml:space="preserve">Il delitto </w:t>
      </w:r>
      <w:r>
        <w:rPr>
          <w:rFonts w:ascii="Century Gothic" w:hAnsi="Century Gothic" w:cs="Calibri"/>
        </w:rPr>
        <w:t>è</w:t>
      </w:r>
      <w:r w:rsidRPr="00915D52">
        <w:rPr>
          <w:rFonts w:ascii="Century Gothic" w:hAnsi="Century Gothic" w:cs="Calibri"/>
        </w:rPr>
        <w:t xml:space="preserve"> punibile a querela della persona offesa, salvo</w:t>
      </w:r>
      <w:r>
        <w:rPr>
          <w:rFonts w:ascii="Century Gothic" w:hAnsi="Century Gothic" w:cs="Calibri"/>
        </w:rPr>
        <w:t xml:space="preserve"> </w:t>
      </w:r>
      <w:r w:rsidRPr="00915D52">
        <w:rPr>
          <w:rFonts w:ascii="Century Gothic" w:hAnsi="Century Gothic" w:cs="Calibri"/>
        </w:rPr>
        <w:t>che</w:t>
      </w:r>
      <w:r>
        <w:rPr>
          <w:rFonts w:ascii="Century Gothic" w:hAnsi="Century Gothic" w:cs="Calibri"/>
        </w:rPr>
        <w:t xml:space="preserve"> </w:t>
      </w:r>
      <w:r w:rsidRPr="00915D52">
        <w:rPr>
          <w:rFonts w:ascii="Century Gothic" w:hAnsi="Century Gothic" w:cs="Calibri"/>
        </w:rPr>
        <w:t>ricorra taluna delle circostanze previste</w:t>
      </w:r>
      <w:r>
        <w:rPr>
          <w:rFonts w:ascii="Century Gothic" w:hAnsi="Century Gothic" w:cs="Calibri"/>
        </w:rPr>
        <w:t xml:space="preserve"> </w:t>
      </w:r>
      <w:r w:rsidRPr="00915D52">
        <w:rPr>
          <w:rFonts w:ascii="Century Gothic" w:hAnsi="Century Gothic" w:cs="Calibri"/>
        </w:rPr>
        <w:t>dal capoverso precedente</w:t>
      </w:r>
      <w:r>
        <w:rPr>
          <w:rFonts w:ascii="Century Gothic" w:hAnsi="Century Gothic" w:cs="Calibri"/>
        </w:rPr>
        <w:t xml:space="preserve"> </w:t>
      </w:r>
      <w:r w:rsidRPr="00915D52">
        <w:rPr>
          <w:rFonts w:ascii="Century Gothic" w:hAnsi="Century Gothic" w:cs="Calibri"/>
        </w:rPr>
        <w:t>o</w:t>
      </w:r>
      <w:r>
        <w:rPr>
          <w:rFonts w:ascii="Century Gothic" w:hAnsi="Century Gothic" w:cs="Calibri"/>
        </w:rPr>
        <w:t xml:space="preserve"> </w:t>
      </w:r>
      <w:r w:rsidRPr="00915D52">
        <w:rPr>
          <w:rFonts w:ascii="Century Gothic" w:hAnsi="Century Gothic" w:cs="Calibri"/>
        </w:rPr>
        <w:t>la circostanza aggravante prevista dall'articolo 61, primo comma,</w:t>
      </w:r>
      <w:r>
        <w:rPr>
          <w:rFonts w:ascii="Century Gothic" w:hAnsi="Century Gothic" w:cs="Calibri"/>
        </w:rPr>
        <w:t xml:space="preserve"> </w:t>
      </w:r>
      <w:r w:rsidRPr="00915D52">
        <w:rPr>
          <w:rFonts w:ascii="Century Gothic" w:hAnsi="Century Gothic" w:cs="Calibri"/>
        </w:rPr>
        <w:t>numero 7.</w:t>
      </w:r>
    </w:p>
    <w:p w14:paraId="4456C002" w14:textId="77777777" w:rsidR="00380942" w:rsidRPr="00D0685D" w:rsidRDefault="00380942" w:rsidP="00652DD2">
      <w:pPr>
        <w:rPr>
          <w:rFonts w:ascii="Century Gothic" w:hAnsi="Century Gothic"/>
        </w:rPr>
      </w:pPr>
      <w:r w:rsidRPr="00D0685D">
        <w:rPr>
          <w:rFonts w:ascii="Century Gothic" w:hAnsi="Century Gothic"/>
          <w:i/>
          <w:u w:val="single"/>
        </w:rPr>
        <w:t>Truffa aggravata per il conseguimento di erogazioni pubbliche (Art. 640 bis c.p.)</w:t>
      </w:r>
    </w:p>
    <w:p w14:paraId="547E9076" w14:textId="750B34EF" w:rsidR="00380942" w:rsidRDefault="008B61A4" w:rsidP="00380942">
      <w:pPr>
        <w:spacing w:before="120" w:after="120" w:line="276" w:lineRule="auto"/>
        <w:jc w:val="both"/>
        <w:rPr>
          <w:rFonts w:ascii="Century Gothic" w:hAnsi="Century Gothic" w:cs="Calibri"/>
        </w:rPr>
      </w:pPr>
      <w:r w:rsidRPr="00D0685D">
        <w:rPr>
          <w:rFonts w:ascii="Century Gothic" w:hAnsi="Century Gothic" w:cs="Calibri"/>
        </w:rPr>
        <w:t>La pena è della reclusione da</w:t>
      </w:r>
      <w:r w:rsidR="000F3238" w:rsidRPr="00D0685D">
        <w:rPr>
          <w:rFonts w:ascii="Century Gothic" w:hAnsi="Century Gothic" w:cs="Calibri"/>
        </w:rPr>
        <w:t xml:space="preserve"> </w:t>
      </w:r>
      <w:r w:rsidRPr="00D0685D">
        <w:rPr>
          <w:rFonts w:ascii="Century Gothic" w:hAnsi="Century Gothic" w:cs="Calibri"/>
        </w:rPr>
        <w:t>due</w:t>
      </w:r>
      <w:r w:rsidR="000F3238" w:rsidRPr="00D0685D">
        <w:rPr>
          <w:rFonts w:ascii="Century Gothic" w:hAnsi="Century Gothic" w:cs="Calibri"/>
        </w:rPr>
        <w:t xml:space="preserve"> </w:t>
      </w:r>
      <w:r w:rsidRPr="00D0685D">
        <w:rPr>
          <w:rFonts w:ascii="Century Gothic" w:hAnsi="Century Gothic" w:cs="Calibri"/>
        </w:rPr>
        <w:t>a</w:t>
      </w:r>
      <w:r w:rsidR="000F3238" w:rsidRPr="00D0685D">
        <w:rPr>
          <w:rFonts w:ascii="Century Gothic" w:hAnsi="Century Gothic" w:cs="Calibri"/>
        </w:rPr>
        <w:t xml:space="preserve"> </w:t>
      </w:r>
      <w:r w:rsidRPr="00D0685D">
        <w:rPr>
          <w:rFonts w:ascii="Century Gothic" w:hAnsi="Century Gothic" w:cs="Calibri"/>
        </w:rPr>
        <w:t>sette</w:t>
      </w:r>
      <w:r w:rsidR="000F3238" w:rsidRPr="00D0685D">
        <w:rPr>
          <w:rFonts w:ascii="Century Gothic" w:hAnsi="Century Gothic" w:cs="Calibri"/>
        </w:rPr>
        <w:t xml:space="preserve"> </w:t>
      </w:r>
      <w:r w:rsidRPr="00D0685D">
        <w:rPr>
          <w:rFonts w:ascii="Century Gothic" w:hAnsi="Century Gothic" w:cs="Calibri"/>
        </w:rPr>
        <w:t>anni</w:t>
      </w:r>
      <w:r w:rsidR="000F3238" w:rsidRPr="00D0685D">
        <w:rPr>
          <w:rFonts w:ascii="Century Gothic" w:hAnsi="Century Gothic" w:cs="Calibri"/>
        </w:rPr>
        <w:t xml:space="preserve"> </w:t>
      </w:r>
      <w:r w:rsidRPr="00D0685D">
        <w:rPr>
          <w:rFonts w:ascii="Century Gothic" w:hAnsi="Century Gothic" w:cs="Calibri"/>
        </w:rPr>
        <w:t>e</w:t>
      </w:r>
      <w:r w:rsidR="000F3238" w:rsidRPr="00D0685D">
        <w:rPr>
          <w:rFonts w:ascii="Century Gothic" w:hAnsi="Century Gothic" w:cs="Calibri"/>
        </w:rPr>
        <w:t xml:space="preserve"> </w:t>
      </w:r>
      <w:r w:rsidRPr="00D0685D">
        <w:rPr>
          <w:rFonts w:ascii="Century Gothic" w:hAnsi="Century Gothic" w:cs="Calibri"/>
        </w:rPr>
        <w:t>si</w:t>
      </w:r>
      <w:r w:rsidR="000F3238" w:rsidRPr="00D0685D">
        <w:rPr>
          <w:rFonts w:ascii="Century Gothic" w:hAnsi="Century Gothic" w:cs="Calibri"/>
        </w:rPr>
        <w:t xml:space="preserve"> </w:t>
      </w:r>
      <w:r w:rsidRPr="00D0685D">
        <w:rPr>
          <w:rFonts w:ascii="Century Gothic" w:hAnsi="Century Gothic" w:cs="Calibri"/>
        </w:rPr>
        <w:t>procede d'ufficio se il fatto di cui all'articolo</w:t>
      </w:r>
      <w:r w:rsidR="000F3238" w:rsidRPr="00D0685D">
        <w:rPr>
          <w:rFonts w:ascii="Century Gothic" w:hAnsi="Century Gothic" w:cs="Calibri"/>
        </w:rPr>
        <w:t xml:space="preserve"> </w:t>
      </w:r>
      <w:r w:rsidRPr="00D0685D">
        <w:rPr>
          <w:rFonts w:ascii="Century Gothic" w:hAnsi="Century Gothic" w:cs="Calibri"/>
        </w:rPr>
        <w:t>640</w:t>
      </w:r>
      <w:r w:rsidR="000F3238" w:rsidRPr="00D0685D">
        <w:rPr>
          <w:rFonts w:ascii="Century Gothic" w:hAnsi="Century Gothic" w:cs="Calibri"/>
        </w:rPr>
        <w:t xml:space="preserve"> </w:t>
      </w:r>
      <w:r w:rsidRPr="00D0685D">
        <w:rPr>
          <w:rFonts w:ascii="Century Gothic" w:hAnsi="Century Gothic" w:cs="Calibri"/>
        </w:rPr>
        <w:t>riguarda</w:t>
      </w:r>
      <w:r w:rsidR="000F3238" w:rsidRPr="00D0685D">
        <w:rPr>
          <w:rFonts w:ascii="Century Gothic" w:hAnsi="Century Gothic" w:cs="Calibri"/>
        </w:rPr>
        <w:t xml:space="preserve"> </w:t>
      </w:r>
      <w:r w:rsidRPr="00D0685D">
        <w:rPr>
          <w:rFonts w:ascii="Century Gothic" w:hAnsi="Century Gothic" w:cs="Calibri"/>
        </w:rPr>
        <w:t>contributi, sovvenzioni, finanziamenti, mutui</w:t>
      </w:r>
      <w:r w:rsidR="000F3238" w:rsidRPr="00D0685D">
        <w:rPr>
          <w:rFonts w:ascii="Century Gothic" w:hAnsi="Century Gothic" w:cs="Calibri"/>
        </w:rPr>
        <w:t xml:space="preserve"> </w:t>
      </w:r>
      <w:r w:rsidRPr="00D0685D">
        <w:rPr>
          <w:rFonts w:ascii="Century Gothic" w:hAnsi="Century Gothic" w:cs="Calibri"/>
        </w:rPr>
        <w:t>agevolati</w:t>
      </w:r>
      <w:r w:rsidR="000F3238" w:rsidRPr="00D0685D">
        <w:rPr>
          <w:rFonts w:ascii="Century Gothic" w:hAnsi="Century Gothic" w:cs="Calibri"/>
        </w:rPr>
        <w:t xml:space="preserve"> </w:t>
      </w:r>
      <w:r w:rsidRPr="00D0685D">
        <w:rPr>
          <w:rFonts w:ascii="Century Gothic" w:hAnsi="Century Gothic" w:cs="Calibri"/>
        </w:rPr>
        <w:t>ovvero</w:t>
      </w:r>
      <w:r w:rsidR="000F3238" w:rsidRPr="00D0685D">
        <w:rPr>
          <w:rFonts w:ascii="Century Gothic" w:hAnsi="Century Gothic" w:cs="Calibri"/>
        </w:rPr>
        <w:t xml:space="preserve"> </w:t>
      </w:r>
      <w:r w:rsidRPr="00D0685D">
        <w:rPr>
          <w:rFonts w:ascii="Century Gothic" w:hAnsi="Century Gothic" w:cs="Calibri"/>
        </w:rPr>
        <w:t>altre erogazioni dello stesso tipo, comunque denominate, concessi o erogati da parte dello Stato,</w:t>
      </w:r>
      <w:r w:rsidR="000F3238" w:rsidRPr="00D0685D">
        <w:rPr>
          <w:rFonts w:ascii="Century Gothic" w:hAnsi="Century Gothic" w:cs="Calibri"/>
        </w:rPr>
        <w:t xml:space="preserve"> </w:t>
      </w:r>
      <w:r w:rsidRPr="00D0685D">
        <w:rPr>
          <w:rFonts w:ascii="Century Gothic" w:hAnsi="Century Gothic" w:cs="Calibri"/>
        </w:rPr>
        <w:t>di</w:t>
      </w:r>
      <w:r w:rsidR="000F3238" w:rsidRPr="00D0685D">
        <w:rPr>
          <w:rFonts w:ascii="Century Gothic" w:hAnsi="Century Gothic" w:cs="Calibri"/>
        </w:rPr>
        <w:t xml:space="preserve"> </w:t>
      </w:r>
      <w:r w:rsidRPr="00D0685D">
        <w:rPr>
          <w:rFonts w:ascii="Century Gothic" w:hAnsi="Century Gothic" w:cs="Calibri"/>
        </w:rPr>
        <w:t>altri</w:t>
      </w:r>
      <w:r w:rsidR="000F3238" w:rsidRPr="00D0685D">
        <w:rPr>
          <w:rFonts w:ascii="Century Gothic" w:hAnsi="Century Gothic" w:cs="Calibri"/>
        </w:rPr>
        <w:t xml:space="preserve"> </w:t>
      </w:r>
      <w:r w:rsidRPr="00D0685D">
        <w:rPr>
          <w:rFonts w:ascii="Century Gothic" w:hAnsi="Century Gothic" w:cs="Calibri"/>
        </w:rPr>
        <w:t>enti</w:t>
      </w:r>
      <w:r w:rsidR="000F3238" w:rsidRPr="00D0685D">
        <w:rPr>
          <w:rFonts w:ascii="Century Gothic" w:hAnsi="Century Gothic" w:cs="Calibri"/>
        </w:rPr>
        <w:t xml:space="preserve"> </w:t>
      </w:r>
      <w:r w:rsidRPr="00D0685D">
        <w:rPr>
          <w:rFonts w:ascii="Century Gothic" w:hAnsi="Century Gothic" w:cs="Calibri"/>
        </w:rPr>
        <w:t>pubblici</w:t>
      </w:r>
      <w:r w:rsidR="000F3238" w:rsidRPr="00D0685D">
        <w:rPr>
          <w:rFonts w:ascii="Century Gothic" w:hAnsi="Century Gothic" w:cs="Calibri"/>
        </w:rPr>
        <w:t xml:space="preserve"> </w:t>
      </w:r>
      <w:r w:rsidRPr="00D0685D">
        <w:rPr>
          <w:rFonts w:ascii="Century Gothic" w:hAnsi="Century Gothic" w:cs="Calibri"/>
        </w:rPr>
        <w:t>o</w:t>
      </w:r>
      <w:r w:rsidR="000F3238" w:rsidRPr="00D0685D">
        <w:rPr>
          <w:rFonts w:ascii="Century Gothic" w:hAnsi="Century Gothic" w:cs="Calibri"/>
        </w:rPr>
        <w:t xml:space="preserve"> </w:t>
      </w:r>
      <w:r w:rsidRPr="00D0685D">
        <w:rPr>
          <w:rFonts w:ascii="Century Gothic" w:hAnsi="Century Gothic" w:cs="Calibri"/>
        </w:rPr>
        <w:t>delle</w:t>
      </w:r>
      <w:r w:rsidR="000F3238" w:rsidRPr="00D0685D">
        <w:rPr>
          <w:rFonts w:ascii="Century Gothic" w:hAnsi="Century Gothic" w:cs="Calibri"/>
        </w:rPr>
        <w:t xml:space="preserve"> </w:t>
      </w:r>
      <w:r w:rsidRPr="00D0685D">
        <w:rPr>
          <w:rFonts w:ascii="Century Gothic" w:hAnsi="Century Gothic" w:cs="Calibri"/>
        </w:rPr>
        <w:t>Comunità europee.</w:t>
      </w:r>
    </w:p>
    <w:p w14:paraId="0B7A83DE" w14:textId="77777777" w:rsidR="008E73F3" w:rsidRDefault="008E73F3" w:rsidP="00380942">
      <w:pPr>
        <w:spacing w:before="120" w:after="120" w:line="276" w:lineRule="auto"/>
        <w:jc w:val="both"/>
        <w:rPr>
          <w:rFonts w:ascii="Century Gothic" w:hAnsi="Century Gothic" w:cs="Calibri"/>
        </w:rPr>
      </w:pPr>
    </w:p>
    <w:p w14:paraId="1678E66C" w14:textId="77777777" w:rsidR="00380942" w:rsidRPr="00611959" w:rsidRDefault="00380942" w:rsidP="00FF1C73">
      <w:pPr>
        <w:pStyle w:val="Titolo2"/>
        <w:rPr>
          <w:i/>
          <w:iCs/>
        </w:rPr>
      </w:pPr>
      <w:r w:rsidRPr="00611959">
        <w:t>I reati contro la Pubblica Amministrazione richiamati dall’articolo 25 del d.</w:t>
      </w:r>
      <w:r>
        <w:t xml:space="preserve"> </w:t>
      </w:r>
      <w:r w:rsidRPr="00611959">
        <w:t>lgs. 231/2001</w:t>
      </w:r>
    </w:p>
    <w:p w14:paraId="372C71C3" w14:textId="77777777" w:rsidR="00380942" w:rsidRPr="00652DD2" w:rsidRDefault="00380942" w:rsidP="00652DD2">
      <w:pPr>
        <w:rPr>
          <w:rFonts w:ascii="Century Gothic" w:hAnsi="Century Gothic"/>
        </w:rPr>
      </w:pPr>
      <w:bookmarkStart w:id="17" w:name="_Toc507165979"/>
      <w:bookmarkStart w:id="18" w:name="_Toc507165985"/>
      <w:r w:rsidRPr="00652DD2">
        <w:rPr>
          <w:rFonts w:ascii="Century Gothic" w:hAnsi="Century Gothic"/>
          <w:i/>
          <w:u w:val="single"/>
        </w:rPr>
        <w:t>Peculato (Art. 314 c.p.)</w:t>
      </w:r>
    </w:p>
    <w:p w14:paraId="3F1505FB" w14:textId="77777777" w:rsidR="00380942" w:rsidRPr="001633B4" w:rsidRDefault="00380942" w:rsidP="00380942">
      <w:pPr>
        <w:spacing w:before="120" w:after="120" w:line="276" w:lineRule="auto"/>
        <w:jc w:val="both"/>
        <w:rPr>
          <w:rFonts w:ascii="Century Gothic" w:hAnsi="Century Gothic" w:cs="Calibri"/>
        </w:rPr>
      </w:pPr>
      <w:r w:rsidRPr="001633B4">
        <w:rPr>
          <w:rFonts w:ascii="Century Gothic" w:hAnsi="Century Gothic" w:cs="Calibri"/>
        </w:rPr>
        <w:t>Il pubblico ufficiale o l'incaricato di un pubblico servizio, che,</w:t>
      </w:r>
      <w:r>
        <w:rPr>
          <w:rFonts w:ascii="Century Gothic" w:hAnsi="Century Gothic" w:cs="Calibri"/>
        </w:rPr>
        <w:t xml:space="preserve"> </w:t>
      </w:r>
      <w:r w:rsidRPr="001633B4">
        <w:rPr>
          <w:rFonts w:ascii="Century Gothic" w:hAnsi="Century Gothic" w:cs="Calibri"/>
        </w:rPr>
        <w:t>avendo per ragione del suo ufficio o servizio il possesso o comunque</w:t>
      </w:r>
      <w:r>
        <w:rPr>
          <w:rFonts w:ascii="Century Gothic" w:hAnsi="Century Gothic" w:cs="Calibri"/>
        </w:rPr>
        <w:t xml:space="preserve"> </w:t>
      </w:r>
      <w:r w:rsidRPr="001633B4">
        <w:rPr>
          <w:rFonts w:ascii="Century Gothic" w:hAnsi="Century Gothic" w:cs="Calibri"/>
        </w:rPr>
        <w:t>la disponibilit</w:t>
      </w:r>
      <w:r>
        <w:rPr>
          <w:rFonts w:ascii="Century Gothic" w:hAnsi="Century Gothic" w:cs="Calibri"/>
        </w:rPr>
        <w:t>à</w:t>
      </w:r>
      <w:r w:rsidRPr="001633B4">
        <w:rPr>
          <w:rFonts w:ascii="Century Gothic" w:hAnsi="Century Gothic" w:cs="Calibri"/>
        </w:rPr>
        <w:t xml:space="preserve"> di denaro o di altra cosa mobile altrui, se ne</w:t>
      </w:r>
      <w:r>
        <w:rPr>
          <w:rFonts w:ascii="Century Gothic" w:hAnsi="Century Gothic" w:cs="Calibri"/>
        </w:rPr>
        <w:t xml:space="preserve"> </w:t>
      </w:r>
      <w:r w:rsidRPr="001633B4">
        <w:rPr>
          <w:rFonts w:ascii="Century Gothic" w:hAnsi="Century Gothic" w:cs="Calibri"/>
        </w:rPr>
        <w:t xml:space="preserve">appropria, </w:t>
      </w:r>
      <w:r>
        <w:rPr>
          <w:rFonts w:ascii="Century Gothic" w:hAnsi="Century Gothic" w:cs="Calibri"/>
        </w:rPr>
        <w:t>è</w:t>
      </w:r>
      <w:r w:rsidRPr="001633B4">
        <w:rPr>
          <w:rFonts w:ascii="Century Gothic" w:hAnsi="Century Gothic" w:cs="Calibri"/>
        </w:rPr>
        <w:t xml:space="preserve"> punito con la reclusione da quattro anni a dieci anni e</w:t>
      </w:r>
      <w:r>
        <w:rPr>
          <w:rFonts w:ascii="Century Gothic" w:hAnsi="Century Gothic" w:cs="Calibri"/>
        </w:rPr>
        <w:t xml:space="preserve"> </w:t>
      </w:r>
      <w:r w:rsidRPr="001633B4">
        <w:rPr>
          <w:rFonts w:ascii="Century Gothic" w:hAnsi="Century Gothic" w:cs="Calibri"/>
        </w:rPr>
        <w:t>sei mesi.</w:t>
      </w:r>
    </w:p>
    <w:p w14:paraId="2493343E" w14:textId="77777777" w:rsidR="00380942" w:rsidRPr="001633B4" w:rsidRDefault="00380942" w:rsidP="00380942">
      <w:pPr>
        <w:spacing w:before="120" w:after="120" w:line="276" w:lineRule="auto"/>
        <w:jc w:val="both"/>
        <w:rPr>
          <w:rFonts w:ascii="Century Gothic" w:hAnsi="Century Gothic" w:cs="Calibri"/>
        </w:rPr>
      </w:pPr>
      <w:r w:rsidRPr="001633B4">
        <w:rPr>
          <w:rFonts w:ascii="Century Gothic" w:hAnsi="Century Gothic" w:cs="Calibri"/>
        </w:rPr>
        <w:t>Si applica la pena della reclusione da sei mesi a tre anni quando</w:t>
      </w:r>
      <w:r>
        <w:rPr>
          <w:rFonts w:ascii="Century Gothic" w:hAnsi="Century Gothic" w:cs="Calibri"/>
        </w:rPr>
        <w:t xml:space="preserve"> </w:t>
      </w:r>
      <w:r w:rsidRPr="001633B4">
        <w:rPr>
          <w:rFonts w:ascii="Century Gothic" w:hAnsi="Century Gothic" w:cs="Calibri"/>
        </w:rPr>
        <w:t>il colpevole ha agito al solo scopo di fare uso momentaneo della</w:t>
      </w:r>
      <w:r>
        <w:rPr>
          <w:rFonts w:ascii="Century Gothic" w:hAnsi="Century Gothic" w:cs="Calibri"/>
        </w:rPr>
        <w:t xml:space="preserve"> </w:t>
      </w:r>
      <w:r w:rsidRPr="001633B4">
        <w:rPr>
          <w:rFonts w:ascii="Century Gothic" w:hAnsi="Century Gothic" w:cs="Calibri"/>
        </w:rPr>
        <w:t xml:space="preserve">cosa, e questa, dopo l'uso momentaneo, </w:t>
      </w:r>
      <w:r>
        <w:rPr>
          <w:rFonts w:ascii="Century Gothic" w:hAnsi="Century Gothic" w:cs="Calibri"/>
        </w:rPr>
        <w:t>è</w:t>
      </w:r>
      <w:r w:rsidRPr="001633B4">
        <w:rPr>
          <w:rFonts w:ascii="Century Gothic" w:hAnsi="Century Gothic" w:cs="Calibri"/>
        </w:rPr>
        <w:t xml:space="preserve"> stata immediatamente</w:t>
      </w:r>
      <w:r>
        <w:rPr>
          <w:rFonts w:ascii="Century Gothic" w:hAnsi="Century Gothic" w:cs="Calibri"/>
        </w:rPr>
        <w:t xml:space="preserve"> </w:t>
      </w:r>
      <w:r w:rsidRPr="001633B4">
        <w:rPr>
          <w:rFonts w:ascii="Century Gothic" w:hAnsi="Century Gothic" w:cs="Calibri"/>
        </w:rPr>
        <w:t>restituita.</w:t>
      </w:r>
    </w:p>
    <w:p w14:paraId="3E4801FE" w14:textId="77777777" w:rsidR="00380942" w:rsidRPr="00652DD2" w:rsidRDefault="00380942" w:rsidP="00652DD2">
      <w:pPr>
        <w:rPr>
          <w:rFonts w:ascii="Century Gothic" w:hAnsi="Century Gothic"/>
        </w:rPr>
      </w:pPr>
      <w:r w:rsidRPr="00652DD2">
        <w:rPr>
          <w:rFonts w:ascii="Century Gothic" w:hAnsi="Century Gothic"/>
          <w:i/>
          <w:u w:val="single"/>
        </w:rPr>
        <w:t>Peculato mediante profitto dell'errore altrui (Art. 316 c.p.)</w:t>
      </w:r>
    </w:p>
    <w:p w14:paraId="6B815473" w14:textId="77777777" w:rsidR="00380942" w:rsidRPr="00D04E2B" w:rsidRDefault="00380942" w:rsidP="00380942">
      <w:pPr>
        <w:spacing w:before="120" w:after="120" w:line="276" w:lineRule="auto"/>
        <w:jc w:val="both"/>
        <w:rPr>
          <w:rFonts w:ascii="Century Gothic" w:hAnsi="Century Gothic" w:cs="Calibri"/>
        </w:rPr>
      </w:pPr>
      <w:r w:rsidRPr="00D04E2B">
        <w:rPr>
          <w:rFonts w:ascii="Century Gothic" w:hAnsi="Century Gothic" w:cs="Calibri"/>
        </w:rPr>
        <w:t>Il pubblico ufficiale o l'incaricato di un pubblico serv</w:t>
      </w:r>
      <w:r>
        <w:rPr>
          <w:rFonts w:ascii="Century Gothic" w:hAnsi="Century Gothic" w:cs="Calibri"/>
        </w:rPr>
        <w:t>i</w:t>
      </w:r>
      <w:r w:rsidRPr="00D04E2B">
        <w:rPr>
          <w:rFonts w:ascii="Century Gothic" w:hAnsi="Century Gothic" w:cs="Calibri"/>
        </w:rPr>
        <w:t>zio, il</w:t>
      </w:r>
      <w:r>
        <w:rPr>
          <w:rFonts w:ascii="Century Gothic" w:hAnsi="Century Gothic" w:cs="Calibri"/>
        </w:rPr>
        <w:t xml:space="preserve"> </w:t>
      </w:r>
      <w:r w:rsidRPr="00D04E2B">
        <w:rPr>
          <w:rFonts w:ascii="Century Gothic" w:hAnsi="Century Gothic" w:cs="Calibri"/>
        </w:rPr>
        <w:t>quale, nell'esercizio delle funzioni o del servizio, giovandosi</w:t>
      </w:r>
      <w:r>
        <w:rPr>
          <w:rFonts w:ascii="Century Gothic" w:hAnsi="Century Gothic" w:cs="Calibri"/>
        </w:rPr>
        <w:t xml:space="preserve"> </w:t>
      </w:r>
      <w:r w:rsidRPr="00D04E2B">
        <w:rPr>
          <w:rFonts w:ascii="Century Gothic" w:hAnsi="Century Gothic" w:cs="Calibri"/>
        </w:rPr>
        <w:t>dell'errore altrui, riceve o ritiene indebitamente, per s</w:t>
      </w:r>
      <w:r>
        <w:rPr>
          <w:rFonts w:ascii="Century Gothic" w:hAnsi="Century Gothic" w:cs="Calibri"/>
        </w:rPr>
        <w:t>é</w:t>
      </w:r>
      <w:r w:rsidRPr="00D04E2B">
        <w:rPr>
          <w:rFonts w:ascii="Century Gothic" w:hAnsi="Century Gothic" w:cs="Calibri"/>
        </w:rPr>
        <w:t xml:space="preserve"> o per un</w:t>
      </w:r>
      <w:r>
        <w:rPr>
          <w:rFonts w:ascii="Century Gothic" w:hAnsi="Century Gothic" w:cs="Calibri"/>
        </w:rPr>
        <w:t xml:space="preserve"> </w:t>
      </w:r>
      <w:r w:rsidRPr="00D04E2B">
        <w:rPr>
          <w:rFonts w:ascii="Century Gothic" w:hAnsi="Century Gothic" w:cs="Calibri"/>
        </w:rPr>
        <w:t xml:space="preserve">terzo, denaro od </w:t>
      </w:r>
      <w:proofErr w:type="spellStart"/>
      <w:r w:rsidRPr="00D04E2B">
        <w:rPr>
          <w:rFonts w:ascii="Century Gothic" w:hAnsi="Century Gothic" w:cs="Calibri"/>
        </w:rPr>
        <w:t>altra</w:t>
      </w:r>
      <w:proofErr w:type="spellEnd"/>
      <w:r w:rsidRPr="00D04E2B">
        <w:rPr>
          <w:rFonts w:ascii="Century Gothic" w:hAnsi="Century Gothic" w:cs="Calibri"/>
        </w:rPr>
        <w:t xml:space="preserve"> utilit</w:t>
      </w:r>
      <w:r>
        <w:rPr>
          <w:rFonts w:ascii="Century Gothic" w:hAnsi="Century Gothic" w:cs="Calibri"/>
        </w:rPr>
        <w:t>à</w:t>
      </w:r>
      <w:r w:rsidRPr="00D04E2B">
        <w:rPr>
          <w:rFonts w:ascii="Century Gothic" w:hAnsi="Century Gothic" w:cs="Calibri"/>
        </w:rPr>
        <w:t xml:space="preserve">, </w:t>
      </w:r>
      <w:r>
        <w:rPr>
          <w:rFonts w:ascii="Century Gothic" w:hAnsi="Century Gothic" w:cs="Calibri"/>
        </w:rPr>
        <w:t>è</w:t>
      </w:r>
      <w:r w:rsidRPr="00D04E2B">
        <w:rPr>
          <w:rFonts w:ascii="Century Gothic" w:hAnsi="Century Gothic" w:cs="Calibri"/>
        </w:rPr>
        <w:t xml:space="preserve"> punito con la reclusione da sei</w:t>
      </w:r>
      <w:r>
        <w:rPr>
          <w:rFonts w:ascii="Century Gothic" w:hAnsi="Century Gothic" w:cs="Calibri"/>
        </w:rPr>
        <w:t xml:space="preserve"> </w:t>
      </w:r>
      <w:r w:rsidRPr="00D04E2B">
        <w:rPr>
          <w:rFonts w:ascii="Century Gothic" w:hAnsi="Century Gothic" w:cs="Calibri"/>
        </w:rPr>
        <w:t>mesi a tre anni.</w:t>
      </w:r>
    </w:p>
    <w:p w14:paraId="5B919E30" w14:textId="64142136" w:rsidR="00380942" w:rsidRDefault="00380942" w:rsidP="00380942">
      <w:pPr>
        <w:spacing w:before="120" w:after="120" w:line="276" w:lineRule="auto"/>
        <w:jc w:val="both"/>
        <w:rPr>
          <w:rFonts w:ascii="Century Gothic" w:hAnsi="Century Gothic" w:cs="Calibri"/>
        </w:rPr>
      </w:pPr>
      <w:r w:rsidRPr="00D04E2B">
        <w:rPr>
          <w:rFonts w:ascii="Century Gothic" w:hAnsi="Century Gothic" w:cs="Calibri"/>
        </w:rPr>
        <w:t xml:space="preserve">La pena </w:t>
      </w:r>
      <w:r>
        <w:rPr>
          <w:rFonts w:ascii="Century Gothic" w:hAnsi="Century Gothic" w:cs="Calibri"/>
        </w:rPr>
        <w:t xml:space="preserve">è </w:t>
      </w:r>
      <w:r w:rsidRPr="00D04E2B">
        <w:rPr>
          <w:rFonts w:ascii="Century Gothic" w:hAnsi="Century Gothic" w:cs="Calibri"/>
        </w:rPr>
        <w:t>della reclusione da sei mesi a quattro anni quando il</w:t>
      </w:r>
      <w:r>
        <w:rPr>
          <w:rFonts w:ascii="Century Gothic" w:hAnsi="Century Gothic" w:cs="Calibri"/>
        </w:rPr>
        <w:t xml:space="preserve"> </w:t>
      </w:r>
      <w:r w:rsidRPr="00D04E2B">
        <w:rPr>
          <w:rFonts w:ascii="Century Gothic" w:hAnsi="Century Gothic" w:cs="Calibri"/>
        </w:rPr>
        <w:t>fatto offende gli interessi finanziari dell'Unione europea e il danno</w:t>
      </w:r>
      <w:r>
        <w:rPr>
          <w:rFonts w:ascii="Century Gothic" w:hAnsi="Century Gothic" w:cs="Calibri"/>
        </w:rPr>
        <w:t xml:space="preserve"> </w:t>
      </w:r>
      <w:r w:rsidRPr="00D04E2B">
        <w:rPr>
          <w:rFonts w:ascii="Century Gothic" w:hAnsi="Century Gothic" w:cs="Calibri"/>
        </w:rPr>
        <w:t>o il profitto sono superiori a euro 100.000.</w:t>
      </w:r>
    </w:p>
    <w:p w14:paraId="7C6E6C2E" w14:textId="2C960778" w:rsidR="00380942" w:rsidRPr="00652DD2" w:rsidRDefault="00380942" w:rsidP="00652DD2">
      <w:pPr>
        <w:rPr>
          <w:rFonts w:ascii="Century Gothic" w:hAnsi="Century Gothic"/>
        </w:rPr>
      </w:pPr>
      <w:r w:rsidRPr="00652DD2">
        <w:rPr>
          <w:rFonts w:ascii="Century Gothic" w:hAnsi="Century Gothic"/>
          <w:i/>
          <w:u w:val="single"/>
        </w:rPr>
        <w:t>Concussione (Art. 317 c.p.)</w:t>
      </w:r>
      <w:bookmarkEnd w:id="17"/>
    </w:p>
    <w:p w14:paraId="33390B43"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lastRenderedPageBreak/>
        <w:t>Il pubblico ufficiale o l'incaricato di un pubblico servizio che, abusando della sua qualità o</w:t>
      </w:r>
      <w:r>
        <w:rPr>
          <w:rFonts w:ascii="Century Gothic" w:hAnsi="Century Gothic" w:cs="Calibri"/>
        </w:rPr>
        <w:t xml:space="preserve"> </w:t>
      </w:r>
      <w:r w:rsidRPr="00611959">
        <w:rPr>
          <w:rFonts w:ascii="Century Gothic" w:hAnsi="Century Gothic" w:cs="Calibri"/>
        </w:rPr>
        <w:t xml:space="preserve">dei suoi poteri, costringe taluno a dare o a promettere indebitamente, a lui o a un terzo,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w:t>
      </w:r>
      <w:r>
        <w:rPr>
          <w:rFonts w:ascii="Century Gothic" w:hAnsi="Century Gothic" w:cs="Calibri"/>
        </w:rPr>
        <w:t>è</w:t>
      </w:r>
      <w:r w:rsidRPr="00611959">
        <w:rPr>
          <w:rFonts w:ascii="Century Gothic" w:hAnsi="Century Gothic" w:cs="Calibri"/>
        </w:rPr>
        <w:t xml:space="preserve"> punito con la reclusione da sei a dodici anni.</w:t>
      </w:r>
    </w:p>
    <w:p w14:paraId="2E71C835" w14:textId="77777777" w:rsidR="00380942" w:rsidRPr="00652DD2" w:rsidRDefault="00380942" w:rsidP="00652DD2">
      <w:pPr>
        <w:rPr>
          <w:rFonts w:ascii="Century Gothic" w:hAnsi="Century Gothic"/>
        </w:rPr>
      </w:pPr>
      <w:bookmarkStart w:id="19" w:name="_Toc507165981"/>
      <w:r w:rsidRPr="00652DD2">
        <w:rPr>
          <w:rFonts w:ascii="Century Gothic" w:hAnsi="Century Gothic"/>
          <w:i/>
          <w:u w:val="single"/>
        </w:rPr>
        <w:t>Corruzione per l’esercizio della funzione (Art. 318 c.p.</w:t>
      </w:r>
      <w:bookmarkEnd w:id="19"/>
      <w:r w:rsidRPr="00652DD2">
        <w:rPr>
          <w:rFonts w:ascii="Century Gothic" w:hAnsi="Century Gothic"/>
          <w:i/>
          <w:u w:val="single"/>
        </w:rPr>
        <w:t>)</w:t>
      </w:r>
    </w:p>
    <w:p w14:paraId="5E1A5BF0" w14:textId="77777777" w:rsidR="00380942" w:rsidRPr="00611959" w:rsidRDefault="00380942" w:rsidP="00380942">
      <w:pPr>
        <w:suppressAutoHyphens/>
        <w:spacing w:before="120" w:after="120" w:line="276" w:lineRule="auto"/>
        <w:jc w:val="both"/>
        <w:rPr>
          <w:rFonts w:ascii="Century Gothic" w:hAnsi="Century Gothic" w:cs="Calibri"/>
        </w:rPr>
      </w:pPr>
      <w:r w:rsidRPr="00611959">
        <w:rPr>
          <w:rFonts w:ascii="Century Gothic" w:hAnsi="Century Gothic" w:cs="Calibri"/>
        </w:rPr>
        <w:t xml:space="preserve">Il pubblico ufficiale che, per l'esercizio delle sue funzioni o dei suoi poteri, indebitamente riceve, per sé o per un terzo,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o ne accetta la promessa è punito con la reclusione da </w:t>
      </w:r>
      <w:r>
        <w:rPr>
          <w:rFonts w:ascii="Century Gothic" w:hAnsi="Century Gothic" w:cs="Calibri"/>
        </w:rPr>
        <w:t>tre a otto anni</w:t>
      </w:r>
      <w:r w:rsidRPr="00611959">
        <w:rPr>
          <w:rFonts w:ascii="Century Gothic" w:hAnsi="Century Gothic" w:cs="Calibri"/>
        </w:rPr>
        <w:t>.</w:t>
      </w:r>
    </w:p>
    <w:p w14:paraId="3445F95A" w14:textId="77777777" w:rsidR="00380942" w:rsidRPr="00652DD2" w:rsidRDefault="00380942" w:rsidP="00652DD2">
      <w:pPr>
        <w:rPr>
          <w:rFonts w:ascii="Century Gothic" w:hAnsi="Century Gothic"/>
        </w:rPr>
      </w:pPr>
      <w:bookmarkStart w:id="20" w:name="_Toc507165982"/>
      <w:r w:rsidRPr="00652DD2">
        <w:rPr>
          <w:rFonts w:ascii="Century Gothic" w:hAnsi="Century Gothic"/>
          <w:i/>
          <w:u w:val="single"/>
        </w:rPr>
        <w:t>Corruzione per un atto contrario ai doveri d’ufficio (Art. 319 c.p.</w:t>
      </w:r>
      <w:bookmarkEnd w:id="20"/>
      <w:r w:rsidRPr="00652DD2">
        <w:rPr>
          <w:rFonts w:ascii="Century Gothic" w:hAnsi="Century Gothic"/>
          <w:i/>
          <w:u w:val="single"/>
        </w:rPr>
        <w:t>)</w:t>
      </w:r>
    </w:p>
    <w:p w14:paraId="7B7BD280" w14:textId="77777777" w:rsidR="00380942" w:rsidRPr="00611959" w:rsidRDefault="00380942" w:rsidP="00380942">
      <w:pPr>
        <w:suppressAutoHyphens/>
        <w:spacing w:before="120" w:after="120" w:line="276" w:lineRule="auto"/>
        <w:rPr>
          <w:rFonts w:ascii="Century Gothic" w:hAnsi="Century Gothic" w:cs="Calibri"/>
        </w:rPr>
      </w:pPr>
      <w:r w:rsidRPr="00611959">
        <w:rPr>
          <w:rFonts w:ascii="Century Gothic" w:hAnsi="Century Gothic" w:cs="Calibri"/>
        </w:rPr>
        <w:t xml:space="preserve">Il pubblico ufficiale che, per omettere o ritardare o per aver omesso o ritardato un atto del suo ufficio, ovvero per compiere o per aver compiuto un atto contrario ai doveri di ufficio, riceve, per sé o per un terzo, denaro od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o ne accetta la promessa, è punito con la reclusione da sei a dieci anni.</w:t>
      </w:r>
    </w:p>
    <w:p w14:paraId="58476C6A" w14:textId="77777777" w:rsidR="00380942" w:rsidRPr="00652DD2" w:rsidRDefault="00380942" w:rsidP="00652DD2">
      <w:pPr>
        <w:rPr>
          <w:rFonts w:ascii="Century Gothic" w:hAnsi="Century Gothic"/>
        </w:rPr>
      </w:pPr>
      <w:bookmarkStart w:id="21" w:name="_Toc507165983"/>
      <w:r w:rsidRPr="00652DD2">
        <w:rPr>
          <w:rFonts w:ascii="Century Gothic" w:hAnsi="Century Gothic"/>
          <w:i/>
          <w:u w:val="single"/>
        </w:rPr>
        <w:t>Circostanze aggravanti (Art. 319-bis c.p.</w:t>
      </w:r>
      <w:bookmarkEnd w:id="21"/>
      <w:r w:rsidRPr="00652DD2">
        <w:rPr>
          <w:rFonts w:ascii="Century Gothic" w:hAnsi="Century Gothic"/>
          <w:i/>
          <w:u w:val="single"/>
        </w:rPr>
        <w:t>)</w:t>
      </w:r>
    </w:p>
    <w:p w14:paraId="4716F859" w14:textId="77777777" w:rsidR="00380942" w:rsidRPr="00611959" w:rsidRDefault="00380942" w:rsidP="00380942">
      <w:pPr>
        <w:suppressAutoHyphens/>
        <w:spacing w:before="120" w:after="120" w:line="276" w:lineRule="auto"/>
        <w:jc w:val="both"/>
        <w:rPr>
          <w:rFonts w:ascii="Century Gothic" w:hAnsi="Century Gothic" w:cs="Calibri"/>
        </w:rPr>
      </w:pPr>
      <w:r w:rsidRPr="00611959">
        <w:rPr>
          <w:rFonts w:ascii="Century Gothic" w:hAnsi="Century Gothic" w:cs="Calibri"/>
        </w:rPr>
        <w:t>La pena è aumentata se il fatto di cui all'art. 319 ha per oggetto il conferimento di pubblici impieghi o stipendi o pensioni o la stipulazione di contratti nei quali sia interessata l'amministrazione alla quale il pubblico ufficiale appartiene, nonché il pagamento o il rimborso di tributi.</w:t>
      </w:r>
    </w:p>
    <w:p w14:paraId="57424001" w14:textId="77777777" w:rsidR="00380942" w:rsidRPr="00C41F79" w:rsidRDefault="00380942" w:rsidP="00652DD2">
      <w:bookmarkStart w:id="22" w:name="__RefHeading___Toc496777779"/>
      <w:bookmarkStart w:id="23" w:name="_Toc507165984"/>
      <w:r w:rsidRPr="00652DD2">
        <w:rPr>
          <w:rFonts w:ascii="Century Gothic" w:hAnsi="Century Gothic"/>
          <w:i/>
          <w:u w:val="single"/>
        </w:rPr>
        <w:t>Corruzione in atti giudiziari (Art. 319-ter c.p.)</w:t>
      </w:r>
      <w:bookmarkEnd w:id="22"/>
      <w:bookmarkEnd w:id="23"/>
      <w:r w:rsidRPr="00652DD2">
        <w:rPr>
          <w:rFonts w:ascii="Century Gothic" w:hAnsi="Century Gothic"/>
          <w:i/>
          <w:u w:val="single"/>
        </w:rPr>
        <w:t xml:space="preserve"> </w:t>
      </w:r>
    </w:p>
    <w:p w14:paraId="239E3FC1" w14:textId="77777777" w:rsidR="00380942" w:rsidRPr="00611959" w:rsidRDefault="00380942" w:rsidP="00380942">
      <w:pPr>
        <w:suppressAutoHyphens/>
        <w:spacing w:before="120" w:after="120" w:line="276" w:lineRule="auto"/>
        <w:jc w:val="both"/>
        <w:rPr>
          <w:rFonts w:ascii="Century Gothic" w:hAnsi="Century Gothic" w:cs="Calibri"/>
        </w:rPr>
      </w:pPr>
      <w:r w:rsidRPr="00611959">
        <w:rPr>
          <w:rFonts w:ascii="Century Gothic" w:hAnsi="Century Gothic" w:cs="Calibri"/>
        </w:rPr>
        <w:t>Se i fatti indicati negli articoli 318 e 319 sono commessi per favorire o danneggiare una parte in un processo civile, penale o amministrativo, si applica la pena della reclusione da sei a dodici anni.</w:t>
      </w:r>
    </w:p>
    <w:p w14:paraId="09009D58" w14:textId="77777777" w:rsidR="00380942" w:rsidRPr="00611959" w:rsidRDefault="00380942" w:rsidP="00380942">
      <w:pPr>
        <w:suppressAutoHyphens/>
        <w:spacing w:before="120" w:after="120" w:line="276" w:lineRule="auto"/>
        <w:jc w:val="both"/>
        <w:rPr>
          <w:rFonts w:ascii="Century Gothic" w:hAnsi="Century Gothic" w:cs="Calibri"/>
        </w:rPr>
      </w:pPr>
      <w:r w:rsidRPr="00611959">
        <w:rPr>
          <w:rFonts w:ascii="Century Gothic" w:hAnsi="Century Gothic" w:cs="Calibri"/>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p>
    <w:p w14:paraId="77A0DE5B" w14:textId="77777777" w:rsidR="00380942" w:rsidRPr="00652DD2" w:rsidRDefault="00380942" w:rsidP="00652DD2">
      <w:pPr>
        <w:rPr>
          <w:rFonts w:ascii="Century Gothic" w:hAnsi="Century Gothic"/>
        </w:rPr>
      </w:pPr>
      <w:r w:rsidRPr="00652DD2">
        <w:rPr>
          <w:rFonts w:ascii="Century Gothic" w:hAnsi="Century Gothic"/>
          <w:i/>
          <w:u w:val="single"/>
        </w:rPr>
        <w:t>Induzione indebita a dare o promettere utilità (Art. 319-quater)</w:t>
      </w:r>
      <w:bookmarkEnd w:id="18"/>
    </w:p>
    <w:p w14:paraId="717F3B66"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Salvo che il fatto costituisca più grave reato, il pubblico ufficiale o l'incaricato di pubblico servizio che, abusando della sua qualità o dei suoi poteri, induce taluno a dare o a promettere indebitamente, a lui o a un terzo,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è punito con la reclusione da sei anni a dieci anni e sei mesi.</w:t>
      </w:r>
    </w:p>
    <w:p w14:paraId="39169916"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Nei casi previsti dal primo comma, chi dà o promette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è punito con la reclusione fino a tre anni</w:t>
      </w:r>
      <w:r>
        <w:rPr>
          <w:rFonts w:ascii="Century Gothic" w:hAnsi="Century Gothic" w:cs="Calibri"/>
        </w:rPr>
        <w:t xml:space="preserve"> </w:t>
      </w:r>
      <w:r w:rsidRPr="00553699">
        <w:rPr>
          <w:rFonts w:ascii="Century Gothic" w:hAnsi="Century Gothic" w:cs="Calibri"/>
        </w:rPr>
        <w:t>ovvero</w:t>
      </w:r>
      <w:r>
        <w:rPr>
          <w:rFonts w:ascii="Century Gothic" w:hAnsi="Century Gothic" w:cs="Calibri"/>
        </w:rPr>
        <w:t xml:space="preserve"> </w:t>
      </w:r>
      <w:r w:rsidRPr="00553699">
        <w:rPr>
          <w:rFonts w:ascii="Century Gothic" w:hAnsi="Century Gothic" w:cs="Calibri"/>
        </w:rPr>
        <w:t>con la reclusione fino a quattro anni quando il fatto offende gli</w:t>
      </w:r>
      <w:r>
        <w:rPr>
          <w:rFonts w:ascii="Century Gothic" w:hAnsi="Century Gothic" w:cs="Calibri"/>
        </w:rPr>
        <w:t xml:space="preserve"> </w:t>
      </w:r>
      <w:r w:rsidRPr="00553699">
        <w:rPr>
          <w:rFonts w:ascii="Century Gothic" w:hAnsi="Century Gothic" w:cs="Calibri"/>
        </w:rPr>
        <w:t>interessi finanziari dell'Unione europea e il danno o il profitto</w:t>
      </w:r>
      <w:r>
        <w:rPr>
          <w:rFonts w:ascii="Century Gothic" w:hAnsi="Century Gothic" w:cs="Calibri"/>
        </w:rPr>
        <w:t xml:space="preserve"> </w:t>
      </w:r>
      <w:r w:rsidRPr="00553699">
        <w:rPr>
          <w:rFonts w:ascii="Century Gothic" w:hAnsi="Century Gothic" w:cs="Calibri"/>
        </w:rPr>
        <w:t>sono superiori a euro 100.000</w:t>
      </w:r>
      <w:r w:rsidRPr="00611959">
        <w:rPr>
          <w:rFonts w:ascii="Century Gothic" w:hAnsi="Century Gothic" w:cs="Calibri"/>
        </w:rPr>
        <w:t>.</w:t>
      </w:r>
    </w:p>
    <w:p w14:paraId="32FBC386" w14:textId="77777777" w:rsidR="00380942" w:rsidRPr="00652DD2" w:rsidRDefault="00380942" w:rsidP="00652DD2">
      <w:pPr>
        <w:rPr>
          <w:rFonts w:ascii="Century Gothic" w:hAnsi="Century Gothic"/>
        </w:rPr>
      </w:pPr>
      <w:r w:rsidRPr="00652DD2">
        <w:rPr>
          <w:rFonts w:ascii="Century Gothic" w:hAnsi="Century Gothic"/>
          <w:i/>
          <w:u w:val="single"/>
        </w:rPr>
        <w:t>Corruzione di persona incaricata di un pubblico servizio (Art. 320 c.p.)</w:t>
      </w:r>
    </w:p>
    <w:p w14:paraId="7F88C00C" w14:textId="77777777" w:rsidR="00380942" w:rsidRPr="00E24532" w:rsidRDefault="00380942" w:rsidP="00380942">
      <w:pPr>
        <w:spacing w:before="120" w:after="120" w:line="276" w:lineRule="auto"/>
        <w:jc w:val="both"/>
        <w:rPr>
          <w:rFonts w:ascii="Century Gothic" w:hAnsi="Century Gothic" w:cs="Calibri"/>
        </w:rPr>
      </w:pPr>
      <w:r w:rsidRPr="00E24532">
        <w:rPr>
          <w:rFonts w:ascii="Century Gothic" w:hAnsi="Century Gothic" w:cs="Calibri"/>
        </w:rPr>
        <w:t>Le disposizioni degli articoli 318 e 319 si applicano anche all'incaricato di un pubblico servizio.</w:t>
      </w:r>
    </w:p>
    <w:p w14:paraId="3C3C7A6E" w14:textId="77777777" w:rsidR="00380942" w:rsidRPr="00E24532" w:rsidRDefault="00380942" w:rsidP="00380942">
      <w:pPr>
        <w:spacing w:before="120" w:after="120" w:line="276" w:lineRule="auto"/>
        <w:jc w:val="both"/>
        <w:rPr>
          <w:rFonts w:ascii="Century Gothic" w:hAnsi="Century Gothic" w:cs="Calibri"/>
        </w:rPr>
      </w:pPr>
      <w:r w:rsidRPr="00E24532">
        <w:rPr>
          <w:rFonts w:ascii="Century Gothic" w:hAnsi="Century Gothic" w:cs="Calibri"/>
        </w:rPr>
        <w:lastRenderedPageBreak/>
        <w:t>In ogni caso, le pene sono ridotte in misura non superiore a un terzo.</w:t>
      </w:r>
    </w:p>
    <w:p w14:paraId="7731A15A" w14:textId="77777777" w:rsidR="00380942" w:rsidRPr="00652DD2" w:rsidRDefault="00380942" w:rsidP="00652DD2">
      <w:pPr>
        <w:rPr>
          <w:rFonts w:ascii="Century Gothic" w:hAnsi="Century Gothic"/>
        </w:rPr>
      </w:pPr>
      <w:r w:rsidRPr="00652DD2">
        <w:rPr>
          <w:rFonts w:ascii="Century Gothic" w:hAnsi="Century Gothic"/>
          <w:i/>
          <w:u w:val="single"/>
        </w:rPr>
        <w:t>Pene per il corruttore (Art. 321 c.p.)</w:t>
      </w:r>
    </w:p>
    <w:p w14:paraId="46080044"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Le pene stabilite nel primo comma dell'articolo 318, nell'articolo 319, nell'articolo 319-bis, nell'art. 319-ter, e nell'articolo 320 in relazione alle suddette ipotesi degli articoli 318 e 319, si applicano anche a chi dà o promette al pubblico ufficiale o all'incaricato di un pubblico servizio il denaro od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w:t>
      </w:r>
    </w:p>
    <w:p w14:paraId="3BFF133C" w14:textId="77777777" w:rsidR="00380942" w:rsidRPr="00652DD2" w:rsidRDefault="00380942" w:rsidP="00652DD2">
      <w:pPr>
        <w:rPr>
          <w:rFonts w:ascii="Century Gothic" w:hAnsi="Century Gothic"/>
        </w:rPr>
      </w:pPr>
      <w:r w:rsidRPr="00652DD2">
        <w:rPr>
          <w:rFonts w:ascii="Century Gothic" w:hAnsi="Century Gothic"/>
          <w:i/>
          <w:u w:val="single"/>
        </w:rPr>
        <w:t>Istigazione alla corruzione (Art. 322 c.p.)</w:t>
      </w:r>
    </w:p>
    <w:p w14:paraId="4391B92B" w14:textId="77777777" w:rsidR="00380942" w:rsidRPr="00611959" w:rsidRDefault="00380942" w:rsidP="00380942">
      <w:pPr>
        <w:spacing w:before="120" w:after="120" w:line="276" w:lineRule="auto"/>
        <w:jc w:val="both"/>
        <w:rPr>
          <w:rFonts w:ascii="Century Gothic" w:hAnsi="Century Gothic" w:cs="Calibri"/>
          <w:u w:val="single"/>
        </w:rPr>
      </w:pPr>
      <w:r w:rsidRPr="00611959">
        <w:rPr>
          <w:rFonts w:ascii="Century Gothic" w:hAnsi="Century Gothic" w:cs="Calibri"/>
        </w:rPr>
        <w:t xml:space="preserve">Chiunque offre o promette denaro od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non dovuti ad un pubblico ufficiale o ad un incaricato di un pubblico servizio, per l'esercizio delle sue funzioni o dei suoi poteri, soggiace, qualora l'offerta o la promessa non sia accettata, alla pena stabilita nel primo comma dell'articolo 318, ridotta di un terzo. </w:t>
      </w:r>
    </w:p>
    <w:p w14:paraId="48796E54"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Se l'offerta o la promessa è fatta per indurre un pubblico ufficiale o un incaricato di un pubblico servizio ad omettere o a ritardare un atto del suo ufficio, ovvero a fare un atto contrario ai suoi doveri, il colpevole soggiace, qualora l'offerta o la promessa non sia accettata, alla pena stabilita nell'articolo 319, ridotta di un terzo.</w:t>
      </w:r>
    </w:p>
    <w:p w14:paraId="758A5FD5"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La pena di cui al primo comma si applica al pubblico ufficiale o all'incaricato di un pubblico servizio che sollecita una promessa o dazione di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per l'esercizio delle sue funzioni o dei suoi poteri. </w:t>
      </w:r>
    </w:p>
    <w:p w14:paraId="588B6DFB"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La pena di cui al secondo comma si applica al pubblico ufficiale o all'incaricato di un pubblico servizio che sollecita una promessa o dazione di denaro od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da parte di un privato per le finalità indicate dall'articolo 319.</w:t>
      </w:r>
    </w:p>
    <w:p w14:paraId="78071CE8" w14:textId="77777777" w:rsidR="00380942" w:rsidRPr="00652DD2" w:rsidRDefault="00380942" w:rsidP="00652DD2">
      <w:pPr>
        <w:rPr>
          <w:rFonts w:ascii="Century Gothic" w:hAnsi="Century Gothic"/>
        </w:rPr>
      </w:pPr>
      <w:r w:rsidRPr="00652DD2">
        <w:rPr>
          <w:rFonts w:ascii="Century Gothic" w:hAnsi="Century Gothic"/>
          <w:i/>
          <w:u w:val="single"/>
        </w:rPr>
        <w:t>Peculato,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 (Art. 322-bis c.p.)</w:t>
      </w:r>
    </w:p>
    <w:p w14:paraId="43ECF19C"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Le disposizioni degli articoli 314, 316, da 317 a 320 e 322, terzo e quarto comma, si applicano anche:</w:t>
      </w:r>
    </w:p>
    <w:p w14:paraId="73FDB4ED"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1) ai membri della Commissione delle Comunità europee, del Parlamento europeo, della Corte di Giustizia e della Corte dei conti delle Comunità europee;</w:t>
      </w:r>
    </w:p>
    <w:p w14:paraId="6712DE55"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2) ai funzionari e agli agenti assunti per contratto a norma dello statuto dei funzionari delle Comunità europee o del regime applicabile agli agenti delle Comunità europee;</w:t>
      </w:r>
    </w:p>
    <w:p w14:paraId="59E854FE"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3) alle persone comandate dagli Stati membri o da qualsiasi ente pubblico o privato presso le Comunità europee, che esercitino funzioni corrispondenti a quelle dei funzionari o </w:t>
      </w:r>
      <w:r w:rsidRPr="001633B4">
        <w:rPr>
          <w:rFonts w:ascii="Century Gothic" w:hAnsi="Century Gothic" w:cs="Calibri"/>
        </w:rPr>
        <w:t xml:space="preserve">agenti </w:t>
      </w:r>
      <w:r w:rsidRPr="00611959">
        <w:rPr>
          <w:rFonts w:ascii="Century Gothic" w:hAnsi="Century Gothic" w:cs="Calibri"/>
        </w:rPr>
        <w:t>delle Comunità europee;</w:t>
      </w:r>
    </w:p>
    <w:p w14:paraId="4111869D"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4) ai membri e agli addetti a enti costituiti sulla base dei Trattati che istituiscono le Comunità europee;</w:t>
      </w:r>
    </w:p>
    <w:p w14:paraId="586615EB" w14:textId="77777777" w:rsidR="00380942" w:rsidRPr="00611959" w:rsidRDefault="00380942" w:rsidP="00380942">
      <w:pPr>
        <w:spacing w:before="120" w:after="120" w:line="276" w:lineRule="auto"/>
        <w:jc w:val="both"/>
        <w:rPr>
          <w:rFonts w:ascii="Century Gothic" w:hAnsi="Century Gothic" w:cs="Calibri"/>
          <w:u w:val="single"/>
        </w:rPr>
      </w:pPr>
      <w:r w:rsidRPr="00611959">
        <w:rPr>
          <w:rFonts w:ascii="Century Gothic" w:hAnsi="Century Gothic" w:cs="Calibri"/>
        </w:rPr>
        <w:lastRenderedPageBreak/>
        <w:t>5) a coloro che, nell'ambito di altri Stati membri dell'Unione europea, svolgono funzioni o attività corrispondenti a quelle dei pubblici ufficiali e degli incaricati di un pubblico servizio;</w:t>
      </w:r>
    </w:p>
    <w:p w14:paraId="5F63ACE3" w14:textId="77777777" w:rsidR="00380942" w:rsidRDefault="00380942" w:rsidP="00380942">
      <w:pPr>
        <w:spacing w:before="120" w:after="120" w:line="276" w:lineRule="auto"/>
        <w:jc w:val="both"/>
        <w:rPr>
          <w:rFonts w:ascii="Century Gothic" w:hAnsi="Century Gothic" w:cs="Calibri"/>
        </w:rPr>
      </w:pPr>
      <w:r w:rsidRPr="00611959">
        <w:rPr>
          <w:rFonts w:ascii="Century Gothic" w:hAnsi="Century Gothic" w:cs="Calibri"/>
        </w:rPr>
        <w:t>5-bis) ai giudici, al procuratore, ai procuratori aggiunti, ai funzionari e agli agenti della Corte penale internazionale, alle persone comandate dagli Stati parte del Trattato istitutivo della Corte penale internazionale le quali esercitino funzioni corrispondenti a quelle dei funzionari o agenti della Corte stessa, ai membri ed agli addetti a enti costituiti sulla base del Trattato istitutivo della Corte penale internazionale.</w:t>
      </w:r>
    </w:p>
    <w:p w14:paraId="0DEC7C79" w14:textId="77777777" w:rsidR="00380942" w:rsidRPr="001633B4" w:rsidRDefault="00380942" w:rsidP="00380942">
      <w:pPr>
        <w:spacing w:before="120" w:after="120" w:line="276" w:lineRule="auto"/>
        <w:jc w:val="both"/>
        <w:rPr>
          <w:rFonts w:ascii="Century Gothic" w:hAnsi="Century Gothic" w:cs="Calibri"/>
        </w:rPr>
      </w:pPr>
      <w:r w:rsidRPr="001633B4">
        <w:rPr>
          <w:rFonts w:ascii="Century Gothic" w:hAnsi="Century Gothic" w:cs="Calibri"/>
        </w:rPr>
        <w:t>5-ter) alle persone che esercitano funzioni o attivit</w:t>
      </w:r>
      <w:r>
        <w:rPr>
          <w:rFonts w:ascii="Century Gothic" w:hAnsi="Century Gothic" w:cs="Calibri"/>
        </w:rPr>
        <w:t xml:space="preserve">à </w:t>
      </w:r>
      <w:r w:rsidRPr="001633B4">
        <w:rPr>
          <w:rFonts w:ascii="Century Gothic" w:hAnsi="Century Gothic" w:cs="Calibri"/>
        </w:rPr>
        <w:t>corrispondenti a quelle dei pubblici ufficiali e degli incaricati di</w:t>
      </w:r>
      <w:r>
        <w:rPr>
          <w:rFonts w:ascii="Century Gothic" w:hAnsi="Century Gothic" w:cs="Calibri"/>
        </w:rPr>
        <w:t xml:space="preserve"> </w:t>
      </w:r>
      <w:r w:rsidRPr="001633B4">
        <w:rPr>
          <w:rFonts w:ascii="Century Gothic" w:hAnsi="Century Gothic" w:cs="Calibri"/>
        </w:rPr>
        <w:t>un pubblico servizio nell'ambito di organizzazioni pubbliche</w:t>
      </w:r>
      <w:r>
        <w:rPr>
          <w:rFonts w:ascii="Century Gothic" w:hAnsi="Century Gothic" w:cs="Calibri"/>
        </w:rPr>
        <w:t xml:space="preserve"> </w:t>
      </w:r>
      <w:r w:rsidRPr="001633B4">
        <w:rPr>
          <w:rFonts w:ascii="Century Gothic" w:hAnsi="Century Gothic" w:cs="Calibri"/>
        </w:rPr>
        <w:t>internazionali;</w:t>
      </w:r>
    </w:p>
    <w:p w14:paraId="446FF909" w14:textId="77777777" w:rsidR="00380942" w:rsidRPr="001633B4" w:rsidRDefault="00380942" w:rsidP="00380942">
      <w:pPr>
        <w:spacing w:before="120" w:after="120" w:line="276" w:lineRule="auto"/>
        <w:jc w:val="both"/>
        <w:rPr>
          <w:rFonts w:ascii="Century Gothic" w:hAnsi="Century Gothic" w:cs="Calibri"/>
        </w:rPr>
      </w:pPr>
      <w:r w:rsidRPr="001633B4">
        <w:rPr>
          <w:rFonts w:ascii="Century Gothic" w:hAnsi="Century Gothic" w:cs="Calibri"/>
        </w:rPr>
        <w:t>5-quater) ai membri delle assemblee parlamentari internazionali o</w:t>
      </w:r>
      <w:r>
        <w:rPr>
          <w:rFonts w:ascii="Century Gothic" w:hAnsi="Century Gothic" w:cs="Calibri"/>
        </w:rPr>
        <w:t xml:space="preserve"> </w:t>
      </w:r>
      <w:r w:rsidRPr="001633B4">
        <w:rPr>
          <w:rFonts w:ascii="Century Gothic" w:hAnsi="Century Gothic" w:cs="Calibri"/>
        </w:rPr>
        <w:t>di un'organizzazione internazionale o sovranazionale e ai giudici e</w:t>
      </w:r>
      <w:r>
        <w:rPr>
          <w:rFonts w:ascii="Century Gothic" w:hAnsi="Century Gothic" w:cs="Calibri"/>
        </w:rPr>
        <w:t xml:space="preserve"> </w:t>
      </w:r>
      <w:r w:rsidRPr="001633B4">
        <w:rPr>
          <w:rFonts w:ascii="Century Gothic" w:hAnsi="Century Gothic" w:cs="Calibri"/>
        </w:rPr>
        <w:t>funzionari delle corti internazionali.</w:t>
      </w:r>
    </w:p>
    <w:p w14:paraId="16B1A843" w14:textId="77777777" w:rsidR="00380942" w:rsidRPr="00611959" w:rsidRDefault="00380942" w:rsidP="00380942">
      <w:pPr>
        <w:spacing w:before="120" w:after="120" w:line="276" w:lineRule="auto"/>
        <w:jc w:val="both"/>
        <w:rPr>
          <w:rFonts w:ascii="Century Gothic" w:hAnsi="Century Gothic" w:cs="Calibri"/>
        </w:rPr>
      </w:pPr>
      <w:r w:rsidRPr="001633B4">
        <w:rPr>
          <w:rFonts w:ascii="Century Gothic" w:hAnsi="Century Gothic" w:cs="Calibri"/>
        </w:rPr>
        <w:t>5-quinquies) alle persone che esercitano funzioni o attivit</w:t>
      </w:r>
      <w:r>
        <w:rPr>
          <w:rFonts w:ascii="Century Gothic" w:hAnsi="Century Gothic" w:cs="Calibri"/>
        </w:rPr>
        <w:t xml:space="preserve">à </w:t>
      </w:r>
      <w:r w:rsidRPr="001633B4">
        <w:rPr>
          <w:rFonts w:ascii="Century Gothic" w:hAnsi="Century Gothic" w:cs="Calibri"/>
        </w:rPr>
        <w:t>corrispondenti a quelle dei pubblici ufficiali e degli incaricati di</w:t>
      </w:r>
      <w:r>
        <w:rPr>
          <w:rFonts w:ascii="Century Gothic" w:hAnsi="Century Gothic" w:cs="Calibri"/>
        </w:rPr>
        <w:t xml:space="preserve"> </w:t>
      </w:r>
      <w:r w:rsidRPr="001633B4">
        <w:rPr>
          <w:rFonts w:ascii="Century Gothic" w:hAnsi="Century Gothic" w:cs="Calibri"/>
        </w:rPr>
        <w:t>un pubblico servizio nell'ambito di Stati non appartenenti all'Unione</w:t>
      </w:r>
      <w:r>
        <w:rPr>
          <w:rFonts w:ascii="Century Gothic" w:hAnsi="Century Gothic" w:cs="Calibri"/>
        </w:rPr>
        <w:t xml:space="preserve"> </w:t>
      </w:r>
      <w:r w:rsidRPr="001633B4">
        <w:rPr>
          <w:rFonts w:ascii="Century Gothic" w:hAnsi="Century Gothic" w:cs="Calibri"/>
        </w:rPr>
        <w:t>europea, quando il fatto offende gli interessi finanziari</w:t>
      </w:r>
      <w:r>
        <w:rPr>
          <w:rFonts w:ascii="Century Gothic" w:hAnsi="Century Gothic" w:cs="Calibri"/>
        </w:rPr>
        <w:t xml:space="preserve"> </w:t>
      </w:r>
      <w:r w:rsidRPr="001633B4">
        <w:rPr>
          <w:rFonts w:ascii="Century Gothic" w:hAnsi="Century Gothic" w:cs="Calibri"/>
        </w:rPr>
        <w:t>dell'Unione.)</w:t>
      </w:r>
    </w:p>
    <w:p w14:paraId="3890CB96"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Le disposizioni degli articoli 319-quater, secondo comma, 321 e 322, primo e secondo comma, si applicano anche se il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è dato, offerto o promesso:</w:t>
      </w:r>
    </w:p>
    <w:p w14:paraId="25DF0AA4"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1) alle persone indicate nel primo comma del presente articolo;</w:t>
      </w:r>
    </w:p>
    <w:p w14:paraId="78A8048D"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2) a persone che esercitano funzioni o attività corrispondenti a quelle dei pubblici ufficiali e degli incaricati di</w:t>
      </w:r>
      <w:r>
        <w:rPr>
          <w:rFonts w:ascii="Century Gothic" w:hAnsi="Century Gothic" w:cs="Calibri"/>
        </w:rPr>
        <w:t xml:space="preserve"> </w:t>
      </w:r>
      <w:r w:rsidRPr="00611959">
        <w:rPr>
          <w:rFonts w:ascii="Century Gothic" w:hAnsi="Century Gothic" w:cs="Calibri"/>
        </w:rPr>
        <w:t>un pubblico servizio nell'ambito di altri Stati esteri o organizzazioni pubbliche internazionali.</w:t>
      </w:r>
    </w:p>
    <w:p w14:paraId="60C3804B"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Le persone indicate nel primo comma sono assimilate ai pubblici ufficiali, qualora esercitino funzioni corrispondenti, e agli incaricati di un pubblico servizio negli altri casi.</w:t>
      </w:r>
    </w:p>
    <w:p w14:paraId="471DACD0" w14:textId="77777777" w:rsidR="00380942" w:rsidRPr="00652DD2" w:rsidRDefault="00380942" w:rsidP="00652DD2">
      <w:pPr>
        <w:rPr>
          <w:rFonts w:ascii="Century Gothic" w:hAnsi="Century Gothic"/>
        </w:rPr>
      </w:pPr>
      <w:r w:rsidRPr="00652DD2">
        <w:rPr>
          <w:rFonts w:ascii="Century Gothic" w:hAnsi="Century Gothic"/>
          <w:i/>
          <w:u w:val="single"/>
        </w:rPr>
        <w:t>Abuso d’ufficio (Art. 323 c.p.)</w:t>
      </w:r>
    </w:p>
    <w:p w14:paraId="587B9329" w14:textId="77777777" w:rsidR="00380942" w:rsidRPr="00D04E2B" w:rsidRDefault="00380942" w:rsidP="00380942">
      <w:pPr>
        <w:spacing w:before="120" w:after="120" w:line="276" w:lineRule="auto"/>
        <w:jc w:val="both"/>
        <w:rPr>
          <w:rFonts w:ascii="Century Gothic" w:hAnsi="Century Gothic" w:cs="Calibri"/>
        </w:rPr>
      </w:pPr>
      <w:r w:rsidRPr="00D04E2B">
        <w:rPr>
          <w:rFonts w:ascii="Century Gothic" w:hAnsi="Century Gothic" w:cs="Calibri"/>
        </w:rPr>
        <w:t>Salvo che il fatto non costituisca un pi</w:t>
      </w:r>
      <w:r>
        <w:rPr>
          <w:rFonts w:ascii="Century Gothic" w:hAnsi="Century Gothic" w:cs="Calibri"/>
        </w:rPr>
        <w:t>ù</w:t>
      </w:r>
      <w:r w:rsidRPr="00D04E2B">
        <w:rPr>
          <w:rFonts w:ascii="Century Gothic" w:hAnsi="Century Gothic" w:cs="Calibri"/>
        </w:rPr>
        <w:t xml:space="preserve"> grave reato, il pubblico</w:t>
      </w:r>
      <w:r>
        <w:rPr>
          <w:rFonts w:ascii="Century Gothic" w:hAnsi="Century Gothic" w:cs="Calibri"/>
        </w:rPr>
        <w:t xml:space="preserve"> </w:t>
      </w:r>
      <w:r w:rsidRPr="00D04E2B">
        <w:rPr>
          <w:rFonts w:ascii="Century Gothic" w:hAnsi="Century Gothic" w:cs="Calibri"/>
        </w:rPr>
        <w:t>ufficiale o l'incaricato di pubblico servizio che, nello svolgimento</w:t>
      </w:r>
      <w:r>
        <w:rPr>
          <w:rFonts w:ascii="Century Gothic" w:hAnsi="Century Gothic" w:cs="Calibri"/>
        </w:rPr>
        <w:t xml:space="preserve"> </w:t>
      </w:r>
      <w:r w:rsidRPr="00D04E2B">
        <w:rPr>
          <w:rFonts w:ascii="Century Gothic" w:hAnsi="Century Gothic" w:cs="Calibri"/>
        </w:rPr>
        <w:t>delle funzioni o del servizio, in violazione di specifiche regole</w:t>
      </w:r>
      <w:r>
        <w:rPr>
          <w:rFonts w:ascii="Century Gothic" w:hAnsi="Century Gothic" w:cs="Calibri"/>
        </w:rPr>
        <w:t xml:space="preserve"> </w:t>
      </w:r>
      <w:r w:rsidRPr="00D04E2B">
        <w:rPr>
          <w:rFonts w:ascii="Century Gothic" w:hAnsi="Century Gothic" w:cs="Calibri"/>
        </w:rPr>
        <w:t>di condotta espressamente previste dalla legge o da atti aventi forza</w:t>
      </w:r>
      <w:r>
        <w:rPr>
          <w:rFonts w:ascii="Century Gothic" w:hAnsi="Century Gothic" w:cs="Calibri"/>
        </w:rPr>
        <w:t xml:space="preserve"> </w:t>
      </w:r>
      <w:r w:rsidRPr="00D04E2B">
        <w:rPr>
          <w:rFonts w:ascii="Century Gothic" w:hAnsi="Century Gothic" w:cs="Calibri"/>
        </w:rPr>
        <w:t>di legge e dalle quali non residuino margini di discrezionalit</w:t>
      </w:r>
      <w:r>
        <w:rPr>
          <w:rFonts w:ascii="Century Gothic" w:hAnsi="Century Gothic" w:cs="Calibri"/>
        </w:rPr>
        <w:t xml:space="preserve">à </w:t>
      </w:r>
      <w:r w:rsidRPr="00D04E2B">
        <w:rPr>
          <w:rFonts w:ascii="Century Gothic" w:hAnsi="Century Gothic" w:cs="Calibri"/>
        </w:rPr>
        <w:t>ovvero omettendo di astenersi in presenza di un interesse proprio o</w:t>
      </w:r>
      <w:r>
        <w:rPr>
          <w:rFonts w:ascii="Century Gothic" w:hAnsi="Century Gothic" w:cs="Calibri"/>
        </w:rPr>
        <w:t xml:space="preserve"> </w:t>
      </w:r>
      <w:r w:rsidRPr="00D04E2B">
        <w:rPr>
          <w:rFonts w:ascii="Century Gothic" w:hAnsi="Century Gothic" w:cs="Calibri"/>
        </w:rPr>
        <w:t>di un prossimo congiunto o negli altri casi prescritti,</w:t>
      </w:r>
      <w:r>
        <w:rPr>
          <w:rFonts w:ascii="Century Gothic" w:hAnsi="Century Gothic" w:cs="Calibri"/>
        </w:rPr>
        <w:t xml:space="preserve"> </w:t>
      </w:r>
      <w:r w:rsidRPr="00D04E2B">
        <w:rPr>
          <w:rFonts w:ascii="Century Gothic" w:hAnsi="Century Gothic" w:cs="Calibri"/>
        </w:rPr>
        <w:t>intenzionalmente procura a se' o ad altri un ingiusto vantaggio</w:t>
      </w:r>
      <w:r>
        <w:rPr>
          <w:rFonts w:ascii="Century Gothic" w:hAnsi="Century Gothic" w:cs="Calibri"/>
        </w:rPr>
        <w:t xml:space="preserve"> </w:t>
      </w:r>
      <w:r w:rsidRPr="00D04E2B">
        <w:rPr>
          <w:rFonts w:ascii="Century Gothic" w:hAnsi="Century Gothic" w:cs="Calibri"/>
        </w:rPr>
        <w:t xml:space="preserve">patrimoniale ovvero arreca ad altri un danno ingiusto </w:t>
      </w:r>
      <w:r>
        <w:rPr>
          <w:rFonts w:ascii="Century Gothic" w:hAnsi="Century Gothic" w:cs="Calibri"/>
        </w:rPr>
        <w:t>è</w:t>
      </w:r>
      <w:r w:rsidRPr="00D04E2B">
        <w:rPr>
          <w:rFonts w:ascii="Century Gothic" w:hAnsi="Century Gothic" w:cs="Calibri"/>
        </w:rPr>
        <w:t xml:space="preserve"> punito con</w:t>
      </w:r>
      <w:r>
        <w:rPr>
          <w:rFonts w:ascii="Century Gothic" w:hAnsi="Century Gothic" w:cs="Calibri"/>
        </w:rPr>
        <w:t xml:space="preserve"> </w:t>
      </w:r>
      <w:r w:rsidRPr="00D04E2B">
        <w:rPr>
          <w:rFonts w:ascii="Century Gothic" w:hAnsi="Century Gothic" w:cs="Calibri"/>
        </w:rPr>
        <w:t>la reclusione da uno a quattro anni.</w:t>
      </w:r>
    </w:p>
    <w:p w14:paraId="17C95F71" w14:textId="77777777" w:rsidR="00380942" w:rsidRPr="00D04E2B" w:rsidRDefault="00380942" w:rsidP="00380942">
      <w:pPr>
        <w:spacing w:before="120" w:after="120" w:line="276" w:lineRule="auto"/>
        <w:jc w:val="both"/>
        <w:rPr>
          <w:rFonts w:ascii="Century Gothic" w:hAnsi="Century Gothic" w:cs="Calibri"/>
        </w:rPr>
      </w:pPr>
      <w:r w:rsidRPr="00D04E2B">
        <w:rPr>
          <w:rFonts w:ascii="Century Gothic" w:hAnsi="Century Gothic" w:cs="Calibri"/>
        </w:rPr>
        <w:lastRenderedPageBreak/>
        <w:t xml:space="preserve">La pena </w:t>
      </w:r>
      <w:r>
        <w:rPr>
          <w:rFonts w:ascii="Century Gothic" w:hAnsi="Century Gothic" w:cs="Calibri"/>
        </w:rPr>
        <w:t>è</w:t>
      </w:r>
      <w:r w:rsidRPr="00D04E2B">
        <w:rPr>
          <w:rFonts w:ascii="Century Gothic" w:hAnsi="Century Gothic" w:cs="Calibri"/>
        </w:rPr>
        <w:t xml:space="preserve"> aumentata nei casi in cui il vantaggio o il danno hanno</w:t>
      </w:r>
      <w:r>
        <w:rPr>
          <w:rFonts w:ascii="Century Gothic" w:hAnsi="Century Gothic" w:cs="Calibri"/>
        </w:rPr>
        <w:t xml:space="preserve"> </w:t>
      </w:r>
      <w:r w:rsidRPr="00D04E2B">
        <w:rPr>
          <w:rFonts w:ascii="Century Gothic" w:hAnsi="Century Gothic" w:cs="Calibri"/>
        </w:rPr>
        <w:t>un carattere di rilevante gravit</w:t>
      </w:r>
      <w:r>
        <w:rPr>
          <w:rFonts w:ascii="Century Gothic" w:hAnsi="Century Gothic" w:cs="Calibri"/>
        </w:rPr>
        <w:t>à</w:t>
      </w:r>
      <w:r w:rsidRPr="00D04E2B">
        <w:rPr>
          <w:rFonts w:ascii="Century Gothic" w:hAnsi="Century Gothic" w:cs="Calibri"/>
        </w:rPr>
        <w:t>.</w:t>
      </w:r>
    </w:p>
    <w:p w14:paraId="235F39D6" w14:textId="77777777" w:rsidR="00380942" w:rsidRPr="00652DD2" w:rsidRDefault="00380942" w:rsidP="00652DD2">
      <w:pPr>
        <w:rPr>
          <w:rFonts w:ascii="Century Gothic" w:hAnsi="Century Gothic"/>
        </w:rPr>
      </w:pPr>
      <w:r w:rsidRPr="00652DD2">
        <w:rPr>
          <w:rFonts w:ascii="Century Gothic" w:hAnsi="Century Gothic"/>
          <w:i/>
          <w:u w:val="single"/>
        </w:rPr>
        <w:t xml:space="preserve">Traffico di influenze illecite (art. 346-bis c.p.) </w:t>
      </w:r>
    </w:p>
    <w:p w14:paraId="173A7AAC"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Chiunque, fuori dei casi di concorso nel reati di cui agli articoli 318, 319, 319-ter e nei reati di corruzione di cui all’art. 322-bis, sfruttando o vantando relazioni esistenti o asserite con un pubblico ufficiale o un incaricato di un pubblico servizio o uno degli altri soggetti di cui all’art. 322-bis, indebitamente fa dare o promettere, a sé o ad altri,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come prezzo della proprio mediazione illecita verso un pubblico ufficiale o un incaricato di un pubblico servizio o uno degli altri soggetti di cui all’articolo 322-bis, ovvero per remunerarlo in relazione all’esercizio delle sue funzioni o dei suoi poteri, è punito con la pena della reclusione da un anno a quattro anni e sei mesi.</w:t>
      </w:r>
    </w:p>
    <w:p w14:paraId="3980C73E"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La stessa pena si applica a chi indebitamente dà o promette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w:t>
      </w:r>
    </w:p>
    <w:p w14:paraId="1C685630"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 xml:space="preserve">La pena è aumentata se il soggetto che indebitamente fa dare o promettere, a sé o ad altri, denaro o </w:t>
      </w:r>
      <w:proofErr w:type="spellStart"/>
      <w:r w:rsidRPr="00611959">
        <w:rPr>
          <w:rFonts w:ascii="Century Gothic" w:hAnsi="Century Gothic" w:cs="Calibri"/>
        </w:rPr>
        <w:t>altra</w:t>
      </w:r>
      <w:proofErr w:type="spellEnd"/>
      <w:r w:rsidRPr="00611959">
        <w:rPr>
          <w:rFonts w:ascii="Century Gothic" w:hAnsi="Century Gothic" w:cs="Calibri"/>
        </w:rPr>
        <w:t xml:space="preserve"> utilità riveste la qualifica di un pubblico ufficiale o di incaricato di un pubblico servizio.</w:t>
      </w:r>
    </w:p>
    <w:p w14:paraId="69BF3FE9" w14:textId="77777777" w:rsidR="00380942" w:rsidRPr="00611959" w:rsidRDefault="00380942" w:rsidP="00380942">
      <w:pPr>
        <w:spacing w:before="120" w:after="120" w:line="276" w:lineRule="auto"/>
        <w:jc w:val="both"/>
        <w:rPr>
          <w:rFonts w:ascii="Century Gothic" w:hAnsi="Century Gothic" w:cs="Calibri"/>
        </w:rPr>
      </w:pPr>
      <w:r w:rsidRPr="00611959">
        <w:rPr>
          <w:rFonts w:ascii="Century Gothic" w:hAnsi="Century Gothic" w:cs="Calibri"/>
        </w:rPr>
        <w:t>Le pene sono altresì aumentate se i fatti sono commessi in relazione all’esercizio di attività giudiziarie o per remunerare il pubblico ufficiale o l’incaricato di un pubblico servizio o uno degli altri soggetti di cui all’articolo 322-bis in relazione al compimento di un atto contrario ai doveri d’ufficio o all’omissione o al ritardo di un atto del suo ufficio.</w:t>
      </w:r>
    </w:p>
    <w:p w14:paraId="4CB5CC49" w14:textId="5A2F2E16" w:rsidR="00380942" w:rsidRDefault="00380942" w:rsidP="00380942">
      <w:pPr>
        <w:spacing w:before="120" w:after="120" w:line="276" w:lineRule="auto"/>
        <w:jc w:val="both"/>
        <w:rPr>
          <w:rFonts w:ascii="Century Gothic" w:hAnsi="Century Gothic" w:cs="Calibri"/>
        </w:rPr>
        <w:sectPr w:rsidR="00380942" w:rsidSect="00F24CFC">
          <w:headerReference w:type="default" r:id="rId11"/>
          <w:footerReference w:type="default" r:id="rId12"/>
          <w:headerReference w:type="first" r:id="rId13"/>
          <w:pgSz w:w="11906" w:h="16838"/>
          <w:pgMar w:top="1243" w:right="1134" w:bottom="1134" w:left="1134" w:header="567" w:footer="680" w:gutter="0"/>
          <w:cols w:space="708"/>
          <w:titlePg/>
          <w:docGrid w:linePitch="360"/>
        </w:sectPr>
      </w:pPr>
      <w:r w:rsidRPr="00611959">
        <w:rPr>
          <w:rFonts w:ascii="Century Gothic" w:hAnsi="Century Gothic" w:cs="Calibri"/>
        </w:rPr>
        <w:t>Se i fatti sono di particolare tenuità, la pena è diminuita.</w:t>
      </w:r>
    </w:p>
    <w:p w14:paraId="21063324" w14:textId="77777777" w:rsidR="00D0685D" w:rsidRPr="00D0685D" w:rsidRDefault="00380942" w:rsidP="00D52155">
      <w:pPr>
        <w:pStyle w:val="Titolo2"/>
        <w:jc w:val="both"/>
        <w:rPr>
          <w:rFonts w:cs="Calibri"/>
        </w:rPr>
      </w:pPr>
      <w:bookmarkStart w:id="24" w:name="_Toc122775906"/>
      <w:bookmarkStart w:id="25" w:name="_Toc98756444"/>
      <w:bookmarkStart w:id="26" w:name="_Toc253650101"/>
      <w:bookmarkStart w:id="27" w:name="_Toc102127207"/>
      <w:bookmarkStart w:id="28" w:name="_Toc104953323"/>
      <w:bookmarkStart w:id="29" w:name="_Toc283464473"/>
      <w:bookmarkStart w:id="30" w:name="_Toc374455058"/>
      <w:bookmarkStart w:id="31" w:name="_Toc374459753"/>
      <w:bookmarkStart w:id="32" w:name="_Toc374612580"/>
      <w:bookmarkStart w:id="33" w:name="_Toc436745938"/>
      <w:r w:rsidRPr="00611959">
        <w:lastRenderedPageBreak/>
        <w:t>Le attività individuate come potenzialmente sensibili ai fini del d.</w:t>
      </w:r>
      <w:r>
        <w:t xml:space="preserve"> </w:t>
      </w:r>
      <w:r w:rsidRPr="00611959">
        <w:t>lgs. 231/2001 con riferimento ai reati contro la Pubblica Amministrazione</w:t>
      </w:r>
      <w:bookmarkEnd w:id="24"/>
      <w:bookmarkEnd w:id="25"/>
      <w:bookmarkEnd w:id="26"/>
      <w:bookmarkEnd w:id="27"/>
      <w:bookmarkEnd w:id="28"/>
      <w:bookmarkEnd w:id="29"/>
      <w:bookmarkEnd w:id="30"/>
      <w:bookmarkEnd w:id="31"/>
      <w:bookmarkEnd w:id="32"/>
      <w:bookmarkEnd w:id="33"/>
      <w:r w:rsidR="00201A49">
        <w:t xml:space="preserve"> </w:t>
      </w:r>
    </w:p>
    <w:p w14:paraId="338125F1" w14:textId="27B6BF43" w:rsidR="00D0685D" w:rsidRDefault="00D0685D" w:rsidP="00D0685D">
      <w:pPr>
        <w:pStyle w:val="Titolo2"/>
        <w:numPr>
          <w:ilvl w:val="0"/>
          <w:numId w:val="0"/>
        </w:numPr>
        <w:ind w:left="360"/>
        <w:jc w:val="both"/>
        <w:rPr>
          <w:i/>
          <w:sz w:val="24"/>
        </w:rPr>
      </w:pPr>
    </w:p>
    <w:p w14:paraId="47B45215" w14:textId="77777777" w:rsidR="006E0238" w:rsidRPr="006E0238" w:rsidRDefault="006E0238" w:rsidP="006E0238">
      <w:pPr>
        <w:spacing w:before="120" w:after="120" w:line="276" w:lineRule="auto"/>
        <w:jc w:val="both"/>
        <w:rPr>
          <w:rFonts w:ascii="Century Gothic" w:hAnsi="Century Gothic" w:cs="Calibri"/>
        </w:rPr>
      </w:pPr>
      <w:r w:rsidRPr="006E0238">
        <w:rPr>
          <w:rFonts w:ascii="Century Gothic" w:hAnsi="Century Gothic" w:cs="Calibri"/>
        </w:rPr>
        <w:t>L’analisi dei processi aziendali ha consentito di individuare le attività nel cui ambito potrebbero astrattamente esser realizzate le fattispecie di reato richiamate dagli artt. 24 e 25 del d.lgs. 231/2001 (PA).</w:t>
      </w:r>
    </w:p>
    <w:p w14:paraId="6BBDD468" w14:textId="77777777" w:rsidR="006E0238" w:rsidRPr="006E0238" w:rsidRDefault="006E0238" w:rsidP="006E0238">
      <w:pPr>
        <w:spacing w:before="120" w:after="120" w:line="276" w:lineRule="auto"/>
        <w:jc w:val="both"/>
        <w:rPr>
          <w:rFonts w:ascii="Century Gothic" w:hAnsi="Century Gothic" w:cs="Calibri"/>
        </w:rPr>
      </w:pPr>
      <w:r w:rsidRPr="006E0238">
        <w:rPr>
          <w:rFonts w:ascii="Century Gothic" w:hAnsi="Century Gothic" w:cs="Calibri"/>
        </w:rPr>
        <w:t>Di seguito sono elencate le cosiddette attività sensibili o a rischio identificate con riferimento ai reati nei confronti della Pubblica Amministrazione:</w:t>
      </w:r>
    </w:p>
    <w:p w14:paraId="6C8A7F62" w14:textId="473A07C5" w:rsidR="006E0238" w:rsidRDefault="006E0238" w:rsidP="006E0238">
      <w:pPr>
        <w:spacing w:before="120" w:after="120"/>
        <w:jc w:val="both"/>
        <w:rPr>
          <w:rFonts w:ascii="Century Gothic" w:hAnsi="Century Gothic" w:cs="Calibri"/>
        </w:rPr>
      </w:pPr>
      <w:r w:rsidRPr="006E0238">
        <w:rPr>
          <w:rFonts w:ascii="Century Gothic" w:hAnsi="Century Gothic" w:cs="Calibri"/>
        </w:rPr>
        <w:t>Aree a rischio reato:</w:t>
      </w:r>
    </w:p>
    <w:p w14:paraId="1848ED8E" w14:textId="77777777" w:rsidR="006E0238" w:rsidRPr="006E0238" w:rsidRDefault="006E0238" w:rsidP="006E0238">
      <w:pPr>
        <w:spacing w:before="120" w:after="120"/>
        <w:jc w:val="both"/>
        <w:rPr>
          <w:rFonts w:ascii="Century Gothic" w:hAnsi="Century Gothic" w:cs="Calibri"/>
        </w:rPr>
      </w:pPr>
    </w:p>
    <w:p w14:paraId="1845B822" w14:textId="016C3D63" w:rsidR="006E0238" w:rsidRPr="006E0238" w:rsidDel="00E72897" w:rsidRDefault="006E0238" w:rsidP="006E0238">
      <w:pPr>
        <w:numPr>
          <w:ilvl w:val="0"/>
          <w:numId w:val="11"/>
        </w:numPr>
        <w:tabs>
          <w:tab w:val="num" w:pos="567"/>
        </w:tabs>
        <w:spacing w:before="120" w:after="120"/>
        <w:ind w:left="567" w:hanging="567"/>
        <w:jc w:val="both"/>
        <w:rPr>
          <w:del w:id="34" w:author="Giulia Sisti" w:date="2023-11-28T18:54:00Z"/>
          <w:rFonts w:ascii="Century Gothic" w:hAnsi="Century Gothic" w:cs="Calibri"/>
        </w:rPr>
      </w:pPr>
      <w:del w:id="35" w:author="Giulia Sisti" w:date="2023-11-28T18:54:00Z">
        <w:r w:rsidRPr="006E0238" w:rsidDel="00E72897">
          <w:rPr>
            <w:rFonts w:ascii="Century Gothic" w:hAnsi="Century Gothic" w:cs="Calibri"/>
          </w:rPr>
          <w:delText>Impiego difforme di finanziamenti pubblici ottenuti per la formazione del personale – Processo di Gestione delle Risorse Umane;</w:delText>
        </w:r>
      </w:del>
    </w:p>
    <w:p w14:paraId="45B5A89F" w14:textId="15C132FB" w:rsidR="006E0238" w:rsidRPr="006E0238" w:rsidDel="00E72897" w:rsidRDefault="006E0238" w:rsidP="006E0238">
      <w:pPr>
        <w:numPr>
          <w:ilvl w:val="0"/>
          <w:numId w:val="11"/>
        </w:numPr>
        <w:tabs>
          <w:tab w:val="num" w:pos="567"/>
        </w:tabs>
        <w:spacing w:before="120" w:after="120"/>
        <w:ind w:left="567" w:hanging="567"/>
        <w:jc w:val="both"/>
        <w:rPr>
          <w:del w:id="36" w:author="Giulia Sisti" w:date="2023-11-28T18:54:00Z"/>
          <w:rFonts w:ascii="Century Gothic" w:hAnsi="Century Gothic" w:cs="Calibri"/>
        </w:rPr>
      </w:pPr>
      <w:del w:id="37" w:author="Giulia Sisti" w:date="2023-11-28T18:54:00Z">
        <w:r w:rsidRPr="006E0238" w:rsidDel="00E72897">
          <w:rPr>
            <w:rFonts w:ascii="Century Gothic" w:hAnsi="Century Gothic" w:cs="Calibri"/>
          </w:rPr>
          <w:delText>Acquisizione di servizi da un professionista che funge da "veicolo" per la corruzione di un esponente della P.A. – Processo di Gestione degli acquisti di beni e servizi;</w:delText>
        </w:r>
      </w:del>
    </w:p>
    <w:p w14:paraId="6512C569" w14:textId="78F1869C" w:rsidR="006E0238" w:rsidRPr="006E0238" w:rsidDel="00E72897" w:rsidRDefault="006E0238" w:rsidP="006E0238">
      <w:pPr>
        <w:numPr>
          <w:ilvl w:val="0"/>
          <w:numId w:val="11"/>
        </w:numPr>
        <w:tabs>
          <w:tab w:val="num" w:pos="567"/>
        </w:tabs>
        <w:spacing w:before="120" w:after="120"/>
        <w:ind w:left="567" w:hanging="567"/>
        <w:jc w:val="both"/>
        <w:rPr>
          <w:del w:id="38" w:author="Giulia Sisti" w:date="2023-11-28T18:54:00Z"/>
          <w:rFonts w:ascii="Century Gothic" w:hAnsi="Century Gothic" w:cs="Calibri"/>
        </w:rPr>
      </w:pPr>
      <w:del w:id="39" w:author="Giulia Sisti" w:date="2023-11-28T18:54:00Z">
        <w:r w:rsidRPr="006E0238" w:rsidDel="00E72897">
          <w:rPr>
            <w:rFonts w:ascii="Century Gothic" w:hAnsi="Century Gothic" w:cs="Calibri"/>
          </w:rPr>
          <w:delText>Assunzione di nuovo personale ricollegabile ad esponenti della PA e/o della Magistratura – Processo di Gestione di assunzione delle risorse;</w:delText>
        </w:r>
      </w:del>
    </w:p>
    <w:p w14:paraId="1C2C2B55" w14:textId="1DDAC1BA" w:rsidR="006E0238" w:rsidRPr="006E0238" w:rsidDel="00E72897" w:rsidRDefault="006E0238" w:rsidP="006E0238">
      <w:pPr>
        <w:numPr>
          <w:ilvl w:val="0"/>
          <w:numId w:val="11"/>
        </w:numPr>
        <w:tabs>
          <w:tab w:val="num" w:pos="567"/>
        </w:tabs>
        <w:spacing w:before="120" w:after="120"/>
        <w:ind w:left="567" w:hanging="567"/>
        <w:jc w:val="both"/>
        <w:rPr>
          <w:del w:id="40" w:author="Giulia Sisti" w:date="2023-11-28T18:54:00Z"/>
          <w:rFonts w:ascii="Century Gothic" w:hAnsi="Century Gothic" w:cs="Calibri"/>
        </w:rPr>
      </w:pPr>
      <w:del w:id="41" w:author="Giulia Sisti" w:date="2023-11-28T18:54:00Z">
        <w:r w:rsidRPr="006E0238" w:rsidDel="00E72897">
          <w:rPr>
            <w:rFonts w:ascii="Century Gothic" w:hAnsi="Century Gothic" w:cs="Calibri"/>
          </w:rPr>
          <w:delText>Richiesta di finanziamenti pubblici o altre agevolazioni per attività formative - Processo di Gestione delle Risorse Umane;</w:delText>
        </w:r>
      </w:del>
    </w:p>
    <w:p w14:paraId="65871BB7" w14:textId="16BD300F" w:rsidR="006E0238" w:rsidRPr="006E0238" w:rsidDel="00E72897" w:rsidRDefault="006E0238" w:rsidP="006E0238">
      <w:pPr>
        <w:numPr>
          <w:ilvl w:val="0"/>
          <w:numId w:val="11"/>
        </w:numPr>
        <w:tabs>
          <w:tab w:val="num" w:pos="567"/>
        </w:tabs>
        <w:spacing w:before="120" w:after="120"/>
        <w:ind w:left="567" w:hanging="567"/>
        <w:jc w:val="both"/>
        <w:rPr>
          <w:del w:id="42" w:author="Giulia Sisti" w:date="2023-11-28T18:54:00Z"/>
          <w:rFonts w:ascii="Century Gothic" w:hAnsi="Century Gothic" w:cs="Calibri"/>
        </w:rPr>
      </w:pPr>
      <w:del w:id="43" w:author="Giulia Sisti" w:date="2023-11-28T18:54:00Z">
        <w:r w:rsidRPr="006E0238" w:rsidDel="00E72897">
          <w:rPr>
            <w:rFonts w:ascii="Century Gothic" w:hAnsi="Century Gothic" w:cs="Calibri"/>
          </w:rPr>
          <w:delText>Impiego difforme di finanziamenti pubblici concessi per ottenere agevolazioni in relazione ad assunzione di personale, acquisizione nuove risorse o per l'attivazione di stage/ tirocini - Processo di Gestione delle Risorse Umane;</w:delText>
        </w:r>
      </w:del>
    </w:p>
    <w:p w14:paraId="0B3F3265"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Impiego difforme dalla destinazione vincolata dei contributi, delle sovvenzioni, e/o dei finanziamenti pubblici – Processo Tecnico, Economato e Gestione immobili;</w:t>
      </w:r>
    </w:p>
    <w:p w14:paraId="127D0A49"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Alterazione e contraffazione documentazione da presentare agli enti pubblici ai fini del rilascio di autorizzazioni / concessioni e licenze – Processo Tecnico, Economato e Gestione immobili;</w:t>
      </w:r>
    </w:p>
    <w:p w14:paraId="620051D5"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Promessa di denaro ad un esponente della PA e/o della Magistratura attraverso l’utilizzo delle deleghe di spesa attribuite – Processo Tecnico, Economato e Gestione immobili;</w:t>
      </w:r>
    </w:p>
    <w:p w14:paraId="415044E0"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 xml:space="preserve">Riconoscimento di </w:t>
      </w:r>
      <w:proofErr w:type="spellStart"/>
      <w:r w:rsidRPr="006E0238">
        <w:rPr>
          <w:rFonts w:ascii="Century Gothic" w:hAnsi="Century Gothic" w:cs="Calibri"/>
        </w:rPr>
        <w:t>altra</w:t>
      </w:r>
      <w:proofErr w:type="spellEnd"/>
      <w:r w:rsidRPr="006E0238">
        <w:rPr>
          <w:rFonts w:ascii="Century Gothic" w:hAnsi="Century Gothic" w:cs="Calibri"/>
        </w:rPr>
        <w:t xml:space="preserve"> utilità attraverso la cancellazione di posizioni debitorie – Processo di Gestione del Credito;</w:t>
      </w:r>
    </w:p>
    <w:p w14:paraId="7D5BF92E" w14:textId="77777777" w:rsidR="006E0238" w:rsidRPr="00A73817" w:rsidRDefault="006E0238" w:rsidP="006E0238">
      <w:pPr>
        <w:numPr>
          <w:ilvl w:val="0"/>
          <w:numId w:val="11"/>
        </w:numPr>
        <w:tabs>
          <w:tab w:val="num" w:pos="567"/>
        </w:tabs>
        <w:spacing w:before="120" w:after="120"/>
        <w:ind w:left="567" w:hanging="567"/>
        <w:jc w:val="both"/>
        <w:rPr>
          <w:rFonts w:ascii="Century Gothic" w:hAnsi="Century Gothic" w:cs="Calibri"/>
        </w:rPr>
      </w:pPr>
      <w:r w:rsidRPr="00A73817">
        <w:rPr>
          <w:rFonts w:ascii="Century Gothic" w:hAnsi="Century Gothic" w:cs="Calibri"/>
        </w:rPr>
        <w:t>Alterazione, contraffazione dei dati comunicati per la partecipazione alle procedure ad evidenza pubblica per l’aggiudicazione di servizi di tesoreria (es. gestione tributo TARI) e cassa di Enti Pubblici - Processo Incassi e Pagamenti;</w:t>
      </w:r>
    </w:p>
    <w:p w14:paraId="4C73514C"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 xml:space="preserve">Gestione degli adempimenti fiscali propri in qualità di sostituto d'imposta; </w:t>
      </w:r>
    </w:p>
    <w:p w14:paraId="7F02A68C"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lastRenderedPageBreak/>
        <w:t xml:space="preserve">Riconoscimento di </w:t>
      </w:r>
      <w:proofErr w:type="spellStart"/>
      <w:r w:rsidRPr="006E0238">
        <w:rPr>
          <w:rFonts w:ascii="Century Gothic" w:hAnsi="Century Gothic" w:cs="Calibri"/>
        </w:rPr>
        <w:t>altra</w:t>
      </w:r>
      <w:proofErr w:type="spellEnd"/>
      <w:r w:rsidRPr="006E0238">
        <w:rPr>
          <w:rFonts w:ascii="Century Gothic" w:hAnsi="Century Gothic" w:cs="Calibri"/>
        </w:rPr>
        <w:t xml:space="preserve"> utilità attraverso l'eliminazione di eventuali blocchi in procedura o mancata esecuzione di procedure di pignoramento presso terzi – Servizi legali;</w:t>
      </w:r>
    </w:p>
    <w:p w14:paraId="23BC562D"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Gestione sponsorizzazioni, omaggi, azioni di marketing e beneficenza che vadano a favore di persone, enti o istituzioni riconducibili a esponenti della PA - Relazioni esterne;</w:t>
      </w:r>
    </w:p>
    <w:p w14:paraId="0B42C601"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Dazione/promessa di denaro attraverso l’utilizzo delle deleghe di spesa attribuite- Relazioni esterne;</w:t>
      </w:r>
    </w:p>
    <w:p w14:paraId="1BB2DD0C" w14:textId="77777777" w:rsidR="006E0238" w:rsidRPr="006E0238" w:rsidRDefault="006E0238" w:rsidP="006E0238">
      <w:pPr>
        <w:numPr>
          <w:ilvl w:val="0"/>
          <w:numId w:val="11"/>
        </w:numPr>
        <w:tabs>
          <w:tab w:val="num" w:pos="567"/>
        </w:tabs>
        <w:spacing w:before="120" w:after="120"/>
        <w:ind w:left="567" w:hanging="567"/>
        <w:jc w:val="both"/>
        <w:rPr>
          <w:rFonts w:ascii="Century Gothic" w:hAnsi="Century Gothic" w:cs="Calibri"/>
        </w:rPr>
      </w:pPr>
      <w:r w:rsidRPr="006E0238">
        <w:rPr>
          <w:rFonts w:ascii="Century Gothic" w:hAnsi="Century Gothic" w:cs="Calibri"/>
        </w:rPr>
        <w:t>Corruzione di un organo giudicante al fine di agevolare l'esito della sentenza in cui la Società dovesse essere coinvolta - Processo di supporto e consulenza legale e tributaria.</w:t>
      </w:r>
    </w:p>
    <w:p w14:paraId="28D42FF4" w14:textId="79D8207D" w:rsidR="00D0685D" w:rsidRPr="006E0238" w:rsidRDefault="00D0685D" w:rsidP="00D0685D">
      <w:pPr>
        <w:rPr>
          <w:color w:val="FF0000"/>
          <w:lang w:val="x-none"/>
        </w:rPr>
      </w:pPr>
    </w:p>
    <w:p w14:paraId="7E98B4F3" w14:textId="77777777" w:rsidR="00380942" w:rsidRPr="000A2A9F" w:rsidRDefault="00380942" w:rsidP="00380942">
      <w:pPr>
        <w:pStyle w:val="m231normale"/>
        <w:spacing w:before="120" w:after="120"/>
        <w:contextualSpacing w:val="0"/>
        <w:jc w:val="both"/>
        <w:rPr>
          <w:rFonts w:ascii="Arial" w:hAnsi="Arial" w:cs="Arial"/>
          <w:sz w:val="20"/>
          <w:szCs w:val="20"/>
        </w:rPr>
      </w:pPr>
    </w:p>
    <w:p w14:paraId="4362BD9F" w14:textId="2A077EE7" w:rsidR="00380942" w:rsidRPr="00611959" w:rsidRDefault="00380942" w:rsidP="00FF1C73">
      <w:pPr>
        <w:pStyle w:val="Titolo2"/>
        <w:rPr>
          <w:i/>
          <w:iCs/>
        </w:rPr>
      </w:pPr>
      <w:r w:rsidRPr="00611959">
        <w:t>Il sistema dei controlli e i presidi a mitigazione dei rischi reato</w:t>
      </w:r>
      <w:r w:rsidR="00201A49">
        <w:t xml:space="preserve"> </w:t>
      </w:r>
    </w:p>
    <w:p w14:paraId="073198A1" w14:textId="77777777" w:rsidR="006E0238" w:rsidRDefault="00380942" w:rsidP="006E0238">
      <w:pPr>
        <w:spacing w:before="120" w:line="276" w:lineRule="auto"/>
        <w:jc w:val="both"/>
        <w:rPr>
          <w:rFonts w:ascii="Century Gothic" w:hAnsi="Century Gothic" w:cs="Calibri"/>
        </w:rPr>
      </w:pPr>
      <w:r>
        <w:rPr>
          <w:rFonts w:ascii="Century Gothic" w:hAnsi="Century Gothic" w:cs="Calibri"/>
        </w:rPr>
        <w:t>Nell’ambito dei</w:t>
      </w:r>
      <w:r w:rsidRPr="002A5B95">
        <w:rPr>
          <w:rFonts w:ascii="Century Gothic" w:hAnsi="Century Gothic" w:cs="Calibri"/>
        </w:rPr>
        <w:t xml:space="preserve"> processi </w:t>
      </w:r>
      <w:r>
        <w:rPr>
          <w:rFonts w:ascii="Century Gothic" w:hAnsi="Century Gothic" w:cs="Calibri"/>
        </w:rPr>
        <w:t>in cui emerge il rischio di commissione di reati contro la Pubblica Amministrazione (comprensiva di tutti gli enti pubblici nazionali e sovra-nazionali), il sistema dei controlli e dei presidi si fonda sui seguenti principi</w:t>
      </w:r>
      <w:r w:rsidRPr="002A5B95">
        <w:rPr>
          <w:rFonts w:ascii="Century Gothic" w:hAnsi="Century Gothic" w:cs="Calibri"/>
        </w:rPr>
        <w:t>:</w:t>
      </w:r>
    </w:p>
    <w:p w14:paraId="6B336847" w14:textId="75242879" w:rsidR="006E0238" w:rsidRPr="006E0238" w:rsidRDefault="006E0238" w:rsidP="006E0238">
      <w:pPr>
        <w:spacing w:before="120" w:line="276" w:lineRule="auto"/>
        <w:jc w:val="both"/>
        <w:rPr>
          <w:rFonts w:ascii="Century Gothic" w:hAnsi="Century Gothic" w:cs="Calibri"/>
        </w:rPr>
      </w:pPr>
      <w:r w:rsidRPr="006E0238">
        <w:rPr>
          <w:rFonts w:ascii="Century Gothic" w:hAnsi="Century Gothic" w:cs="Calibri"/>
        </w:rPr>
        <w:t>Per ognuna delle attività sensibili identificate sono stati individuati i sistemi dei controlli e i presidi in essere a mitigazione dei rischi reato in riferimento ai reati nei confronti della Pubblica Amministrazione:</w:t>
      </w:r>
    </w:p>
    <w:p w14:paraId="2E346853"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 xml:space="preserve">Previsione di punti di verifica </w:t>
      </w:r>
      <w:proofErr w:type="gramStart"/>
      <w:r w:rsidRPr="006E0238">
        <w:rPr>
          <w:rFonts w:ascii="Century Gothic" w:hAnsi="Century Gothic" w:cs="Calibri"/>
        </w:rPr>
        <w:t>ed</w:t>
      </w:r>
      <w:proofErr w:type="gramEnd"/>
      <w:r w:rsidRPr="006E0238">
        <w:rPr>
          <w:rFonts w:ascii="Century Gothic" w:hAnsi="Century Gothic" w:cs="Calibri"/>
        </w:rPr>
        <w:t xml:space="preserve"> adeguati livelli autorizzativi riguardanti dati / informazioni forniti ad organismi pubblici nazionali, comunitari o esteri ai fini dell’ottenimento di erogazioni, contributi o finanziamenti e, in caso di ottenimento degli stessi, la predisposizione del rendiconto verificato ed autorizzato sull’effettiva utilizzazione dei fondi ottenuti. </w:t>
      </w:r>
    </w:p>
    <w:p w14:paraId="2B930DCC" w14:textId="760E5FF8" w:rsidR="006E0238" w:rsidRPr="006E0238" w:rsidDel="00EE1407" w:rsidRDefault="006E0238" w:rsidP="006E0238">
      <w:pPr>
        <w:numPr>
          <w:ilvl w:val="0"/>
          <w:numId w:val="10"/>
        </w:numPr>
        <w:spacing w:before="120" w:after="120" w:line="276" w:lineRule="auto"/>
        <w:jc w:val="both"/>
        <w:rPr>
          <w:del w:id="44" w:author="Giulia Sisti" w:date="2023-11-28T18:55:00Z"/>
          <w:rFonts w:ascii="Century Gothic" w:hAnsi="Century Gothic" w:cs="Calibri"/>
        </w:rPr>
      </w:pPr>
      <w:del w:id="45" w:author="Giulia Sisti" w:date="2023-11-28T18:55:00Z">
        <w:r w:rsidRPr="006E0238" w:rsidDel="00EE1407">
          <w:rPr>
            <w:rFonts w:ascii="Century Gothic" w:hAnsi="Century Gothic" w:cs="Calibri"/>
          </w:rPr>
          <w:delText>Processi di selezione, assunzione del personale - oltreché rispondenti alle normative di legge e degli accordi contrattuali vigenti - caratterizzati da trasparenza, obiettività e tracciabilità.</w:delText>
        </w:r>
      </w:del>
    </w:p>
    <w:p w14:paraId="43851630" w14:textId="2084A0A3"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Definizione di ruoli e competenze delle funzioni responsabili della gestione dei rapporti con la Pubblica Amministrazione o con altro Ente pubblico, in modo da garantire, per quanto possibile, il rispetto del principio della “segregazione funzionale-contrapposizione degli interessi”.</w:t>
      </w:r>
    </w:p>
    <w:p w14:paraId="63B1096D" w14:textId="30620EE6" w:rsidR="006E0238" w:rsidRPr="006E0238" w:rsidDel="00126DE9" w:rsidRDefault="006E0238" w:rsidP="006E0238">
      <w:pPr>
        <w:numPr>
          <w:ilvl w:val="0"/>
          <w:numId w:val="10"/>
        </w:numPr>
        <w:spacing w:before="120" w:after="120" w:line="276" w:lineRule="auto"/>
        <w:jc w:val="both"/>
        <w:rPr>
          <w:del w:id="46" w:author="Giulia Sisti" w:date="2023-11-28T18:59:00Z"/>
          <w:rFonts w:ascii="Century Gothic" w:hAnsi="Century Gothic" w:cs="Calibri"/>
        </w:rPr>
      </w:pPr>
      <w:del w:id="47" w:author="Giulia Sisti" w:date="2023-11-28T18:59:00Z">
        <w:r w:rsidRPr="006E0238" w:rsidDel="00126DE9">
          <w:rPr>
            <w:rFonts w:ascii="Century Gothic" w:hAnsi="Century Gothic" w:cs="Calibri"/>
          </w:rPr>
          <w:delText xml:space="preserve">Criteri oggettivi e verificabili per la scelta dei Partners, collaboratori, consulenti, agenti, intermediari e strumenti idonei a valutare la corretta esecuzione del contratto, la congruità del corrispettivo, la effettività della spesa e la pertinenza all’attività aziendale. E’ inoltre prevista una clausola risolutiva del contratto nel caso di inosservanza dei principi enunciati nel Codice Etico e nel presente Modello Organizzativo 231/01. </w:delText>
        </w:r>
      </w:del>
    </w:p>
    <w:p w14:paraId="19C37A35"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lastRenderedPageBreak/>
        <w:t>Documentazione idonea e tramite supporti, cartacei o informatici, dei principali adempimenti eseguiti dalla funzione aziendale preposta nel corso delle relazioni o dei contatti stretti con la Pubblica Amministrazione o con altro Ente pubblico.</w:t>
      </w:r>
    </w:p>
    <w:p w14:paraId="7B341466" w14:textId="3E4A1864"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Previsione di idonei sistemi di controllo che consentano la verifica della regolarità delle richieste di informazioni avanzate dalla Società nei confronti degli uffici competenti della Pubblica Amministrazione, ovvero delle richieste avanzate nei confronti della Società</w:t>
      </w:r>
      <w:r w:rsidR="004A0012">
        <w:rPr>
          <w:rFonts w:ascii="Century Gothic" w:hAnsi="Century Gothic" w:cs="Calibri"/>
        </w:rPr>
        <w:t xml:space="preserve"> </w:t>
      </w:r>
      <w:r w:rsidRPr="006E0238">
        <w:rPr>
          <w:rFonts w:ascii="Century Gothic" w:hAnsi="Century Gothic" w:cs="Calibri"/>
        </w:rPr>
        <w:t>da esponenti della Pubblica Amministrazione.</w:t>
      </w:r>
    </w:p>
    <w:p w14:paraId="17FF8265"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Modalità di gestione delle risorse finanziarie definite in modo da consentire la tracciabilità di ogni singola operazione.</w:t>
      </w:r>
    </w:p>
    <w:p w14:paraId="403A218D"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Monitoraggio e accertamento delle risorse che intrattengono per conto della Società rapporti con la Pubblica Amministrazione che dispongano di poteri di spesa adeguati alle funzioni loro delegate.</w:t>
      </w:r>
    </w:p>
    <w:p w14:paraId="1125F54B"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Esecuzione di verifiche interne su correttezza e veridicità dei documenti e delle informazioni fornite dalla Società nei confronti della Pubblica Amministrazione o di altro Ente Pubblico ai fini della stipulazione e conclusione di accordi.</w:t>
      </w:r>
    </w:p>
    <w:p w14:paraId="488AD37B"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 xml:space="preserve">Canale di segnalazione dedicato alla denuncia verso l’Organismo di Vigilanza circa eventuali anomalie riscontrate nel corso dell’attività inerente </w:t>
      </w:r>
      <w:proofErr w:type="gramStart"/>
      <w:r w:rsidRPr="006E0238">
        <w:rPr>
          <w:rFonts w:ascii="Century Gothic" w:hAnsi="Century Gothic" w:cs="Calibri"/>
        </w:rPr>
        <w:t>la</w:t>
      </w:r>
      <w:proofErr w:type="gramEnd"/>
      <w:r w:rsidRPr="006E0238">
        <w:rPr>
          <w:rFonts w:ascii="Century Gothic" w:hAnsi="Century Gothic" w:cs="Calibri"/>
        </w:rPr>
        <w:t xml:space="preserve"> gestione dei rapporti con Pubblica Amministrazione o con altro Ente pubblico.</w:t>
      </w:r>
    </w:p>
    <w:p w14:paraId="53C6B047" w14:textId="4777F36E" w:rsidR="006E0238" w:rsidRPr="006E0238" w:rsidDel="00DA45F8" w:rsidRDefault="006E0238" w:rsidP="006E0238">
      <w:pPr>
        <w:widowControl w:val="0"/>
        <w:numPr>
          <w:ilvl w:val="0"/>
          <w:numId w:val="12"/>
        </w:numPr>
        <w:spacing w:before="120" w:after="120" w:line="276" w:lineRule="auto"/>
        <w:jc w:val="both"/>
        <w:rPr>
          <w:del w:id="48" w:author="Giulia Sisti" w:date="2023-11-28T18:58:00Z"/>
          <w:rFonts w:ascii="Century Gothic" w:hAnsi="Century Gothic" w:cs="Calibri"/>
        </w:rPr>
      </w:pPr>
      <w:del w:id="49" w:author="Giulia Sisti" w:date="2023-11-28T18:58:00Z">
        <w:r w:rsidRPr="006E0238" w:rsidDel="00DA45F8">
          <w:rPr>
            <w:rFonts w:ascii="Century Gothic" w:hAnsi="Century Gothic" w:cs="Calibri"/>
          </w:rPr>
          <w:delText>Osservanza dei principi enunciati nel Codice Etico che disciplina i comportamenti da tenere da parte di tutti i dipendenti e gli esponenti aziendali.</w:delText>
        </w:r>
      </w:del>
    </w:p>
    <w:p w14:paraId="08657C2C" w14:textId="77777777" w:rsidR="006E0238" w:rsidRPr="006E0238" w:rsidRDefault="006E0238" w:rsidP="006E0238">
      <w:pPr>
        <w:numPr>
          <w:ilvl w:val="0"/>
          <w:numId w:val="10"/>
        </w:numPr>
        <w:spacing w:before="120" w:after="120" w:line="276" w:lineRule="auto"/>
        <w:jc w:val="both"/>
        <w:rPr>
          <w:rFonts w:ascii="Century Gothic" w:hAnsi="Century Gothic" w:cs="Calibri"/>
        </w:rPr>
      </w:pPr>
      <w:r w:rsidRPr="006E0238">
        <w:rPr>
          <w:rFonts w:ascii="Century Gothic" w:hAnsi="Century Gothic" w:cs="Calibri"/>
        </w:rPr>
        <w:t>Osservanza dei principi definiti dalla Policy Anticorruzione, che stabilisce l’importanza di operare perseguendo i principi di legalità, moralità, professionalità, integrità e trasparenza in coerenza con i propri obiettivi di business, al fine di mitigare il rischio di violazioni di norme in materia di corruzione.</w:t>
      </w:r>
    </w:p>
    <w:p w14:paraId="1CE7919B" w14:textId="0300D11C" w:rsidR="00D0685D" w:rsidRPr="00D0685D" w:rsidRDefault="00D0685D" w:rsidP="00D0685D">
      <w:pPr>
        <w:spacing w:before="120" w:line="276" w:lineRule="auto"/>
        <w:jc w:val="both"/>
        <w:rPr>
          <w:rFonts w:ascii="Century Gothic" w:hAnsi="Century Gothic" w:cs="Calibri"/>
          <w:color w:val="FF0000"/>
        </w:rPr>
      </w:pPr>
    </w:p>
    <w:p w14:paraId="3BB589A6" w14:textId="612DAA04" w:rsidR="00966D9B" w:rsidRDefault="00966D9B" w:rsidP="00D0685D">
      <w:pPr>
        <w:spacing w:before="120" w:line="276" w:lineRule="auto"/>
        <w:jc w:val="both"/>
        <w:rPr>
          <w:rFonts w:ascii="Century Gothic" w:hAnsi="Century Gothic" w:cs="Calibri"/>
        </w:rPr>
      </w:pPr>
    </w:p>
    <w:p w14:paraId="2FE05404" w14:textId="404BE9EE" w:rsidR="00D0685D" w:rsidRDefault="00D0685D" w:rsidP="00D0685D">
      <w:pPr>
        <w:pStyle w:val="Titolo2"/>
      </w:pPr>
      <w:r>
        <w:t xml:space="preserve">Flussi Periodici per </w:t>
      </w:r>
      <w:proofErr w:type="spellStart"/>
      <w:r>
        <w:t>l’OdV</w:t>
      </w:r>
      <w:proofErr w:type="spellEnd"/>
      <w:r>
        <w:t xml:space="preserve"> 231</w:t>
      </w:r>
    </w:p>
    <w:p w14:paraId="3B5A2DCC" w14:textId="0D9BB8E3" w:rsidR="00D0685D" w:rsidRDefault="00D0685D" w:rsidP="00D0685D"/>
    <w:p w14:paraId="20EBD26A" w14:textId="77777777" w:rsidR="006E0238" w:rsidRPr="006E0238" w:rsidRDefault="006E0238" w:rsidP="006E0238">
      <w:pPr>
        <w:spacing w:before="120" w:line="276" w:lineRule="auto"/>
        <w:jc w:val="both"/>
        <w:rPr>
          <w:rFonts w:ascii="Century Gothic" w:hAnsi="Century Gothic" w:cs="Calibri"/>
        </w:rPr>
      </w:pPr>
      <w:r w:rsidRPr="006E0238">
        <w:rPr>
          <w:rFonts w:ascii="Century Gothic" w:hAnsi="Century Gothic" w:cs="Calibri"/>
        </w:rPr>
        <w:t xml:space="preserve">Al fine di rendere effettivo l’esercizio delle sue funzioni, l’Organismo di Vigilanza deve poter essere informato in merito a fatti od eventi che potrebbero ingenerare responsabilità della Società ai sensi del D. Lgs. n. 231/2001. È necessario che sia </w:t>
      </w:r>
      <w:r w:rsidRPr="006E0238">
        <w:rPr>
          <w:rFonts w:ascii="Century Gothic" w:hAnsi="Century Gothic" w:cs="Calibri"/>
        </w:rPr>
        <w:lastRenderedPageBreak/>
        <w:t xml:space="preserve">definito ed attuato un costante scambio di informazioni tra i destinatari del Modello 231 e </w:t>
      </w:r>
      <w:proofErr w:type="spellStart"/>
      <w:r w:rsidRPr="006E0238">
        <w:rPr>
          <w:rFonts w:ascii="Century Gothic" w:hAnsi="Century Gothic" w:cs="Calibri"/>
        </w:rPr>
        <w:t>l’OdV</w:t>
      </w:r>
      <w:proofErr w:type="spellEnd"/>
      <w:r w:rsidRPr="006E0238">
        <w:rPr>
          <w:rFonts w:ascii="Century Gothic" w:hAnsi="Century Gothic" w:cs="Calibri"/>
        </w:rPr>
        <w:t xml:space="preserve"> stesso.</w:t>
      </w:r>
    </w:p>
    <w:p w14:paraId="11F4029B" w14:textId="77777777" w:rsidR="006E0238" w:rsidRPr="006E0238" w:rsidRDefault="006E0238" w:rsidP="006E0238">
      <w:pPr>
        <w:spacing w:before="120" w:line="276" w:lineRule="auto"/>
        <w:jc w:val="both"/>
        <w:rPr>
          <w:rFonts w:ascii="Century Gothic" w:hAnsi="Century Gothic" w:cs="Calibri"/>
        </w:rPr>
      </w:pPr>
      <w:r w:rsidRPr="006E0238">
        <w:rPr>
          <w:rFonts w:ascii="Century Gothic" w:hAnsi="Century Gothic" w:cs="Calibri"/>
        </w:rPr>
        <w:t>In particolare, nel Modello 231 adottato vengono individuate due tipologie di flussi informativi diretti all’OdV:</w:t>
      </w:r>
    </w:p>
    <w:p w14:paraId="59149C78" w14:textId="77777777" w:rsidR="006E0238" w:rsidRPr="006E0238" w:rsidRDefault="006E0238" w:rsidP="006E0238">
      <w:pPr>
        <w:pStyle w:val="Paragrafoelenco"/>
        <w:numPr>
          <w:ilvl w:val="0"/>
          <w:numId w:val="10"/>
        </w:numPr>
        <w:spacing w:before="120" w:line="276" w:lineRule="auto"/>
        <w:jc w:val="both"/>
        <w:rPr>
          <w:rFonts w:ascii="Century Gothic" w:hAnsi="Century Gothic" w:cs="Calibri"/>
        </w:rPr>
      </w:pPr>
      <w:r w:rsidRPr="006E0238">
        <w:rPr>
          <w:rFonts w:ascii="Century Gothic" w:hAnsi="Century Gothic" w:cs="Calibri"/>
        </w:rPr>
        <w:t>SEGNALAZIONI, da inviare in caso di rilevazione di gravi comportamenti illegali (frode, corruzione, etc.) o più in generale di comportamenti non corretti nella conduzione del lavoro e degli affari in violazione del Modello 231.</w:t>
      </w:r>
    </w:p>
    <w:p w14:paraId="06C38F39" w14:textId="77777777" w:rsidR="006E0238" w:rsidRPr="006E0238" w:rsidRDefault="006E0238" w:rsidP="006E0238">
      <w:pPr>
        <w:spacing w:before="120" w:line="276" w:lineRule="auto"/>
        <w:jc w:val="both"/>
        <w:rPr>
          <w:rFonts w:ascii="Century Gothic" w:hAnsi="Century Gothic" w:cs="Calibri"/>
        </w:rPr>
      </w:pPr>
      <w:r w:rsidRPr="006E0238">
        <w:rPr>
          <w:rFonts w:ascii="Century Gothic" w:hAnsi="Century Gothic" w:cs="Calibri"/>
        </w:rPr>
        <w:t>Tutti soggetti coinvolti nelle attività sensibili sono, infatti, tenuti a segnalare tempestivamente all’OdV, tramite i canali informativi specificamente identificati:</w:t>
      </w:r>
    </w:p>
    <w:p w14:paraId="175A3934" w14:textId="77777777" w:rsidR="006E0238" w:rsidRPr="006E0238" w:rsidRDefault="006E0238" w:rsidP="006E0238">
      <w:pPr>
        <w:pStyle w:val="Paragrafoelenco"/>
        <w:numPr>
          <w:ilvl w:val="0"/>
          <w:numId w:val="10"/>
        </w:numPr>
        <w:spacing w:before="120" w:line="276" w:lineRule="auto"/>
        <w:jc w:val="both"/>
        <w:rPr>
          <w:rFonts w:ascii="Century Gothic" w:hAnsi="Century Gothic" w:cs="Calibri"/>
        </w:rPr>
      </w:pPr>
      <w:r w:rsidRPr="006E0238">
        <w:rPr>
          <w:rFonts w:ascii="Century Gothic" w:hAnsi="Century Gothic" w:cs="Calibri"/>
        </w:rPr>
        <w:t>violazioni di leggi e norme applicabili;</w:t>
      </w:r>
    </w:p>
    <w:p w14:paraId="7B513BE8" w14:textId="77777777" w:rsidR="006E0238" w:rsidRPr="006E0238" w:rsidRDefault="006E0238" w:rsidP="006E0238">
      <w:pPr>
        <w:pStyle w:val="Paragrafoelenco"/>
        <w:numPr>
          <w:ilvl w:val="0"/>
          <w:numId w:val="10"/>
        </w:numPr>
        <w:spacing w:before="120" w:line="276" w:lineRule="auto"/>
        <w:jc w:val="both"/>
        <w:rPr>
          <w:rFonts w:ascii="Century Gothic" w:hAnsi="Century Gothic" w:cs="Calibri"/>
        </w:rPr>
      </w:pPr>
      <w:r w:rsidRPr="006E0238">
        <w:rPr>
          <w:rFonts w:ascii="Century Gothic" w:hAnsi="Century Gothic" w:cs="Calibri"/>
        </w:rPr>
        <w:t>violazioni, conclamate o sospette, del Modello o delle procedure ad esso correlate o degli elementi che lo compongono;</w:t>
      </w:r>
    </w:p>
    <w:p w14:paraId="76742013" w14:textId="77777777" w:rsidR="006E0238" w:rsidRPr="006E0238" w:rsidRDefault="006E0238" w:rsidP="006E0238">
      <w:pPr>
        <w:pStyle w:val="Paragrafoelenco"/>
        <w:numPr>
          <w:ilvl w:val="0"/>
          <w:numId w:val="10"/>
        </w:numPr>
        <w:spacing w:before="120" w:line="276" w:lineRule="auto"/>
        <w:jc w:val="both"/>
        <w:rPr>
          <w:rFonts w:ascii="Century Gothic" w:hAnsi="Century Gothic" w:cs="Calibri"/>
        </w:rPr>
      </w:pPr>
      <w:r w:rsidRPr="006E0238">
        <w:rPr>
          <w:rFonts w:ascii="Century Gothic" w:hAnsi="Century Gothic" w:cs="Calibri"/>
        </w:rPr>
        <w:t>comportamenti e/o pratiche non in linea con le disposizioni del Codice Etico e delle Policy adottate;</w:t>
      </w:r>
    </w:p>
    <w:p w14:paraId="5FFF6F36" w14:textId="77777777" w:rsidR="006E0238" w:rsidRPr="006E0238" w:rsidRDefault="006E0238" w:rsidP="006E0238">
      <w:pPr>
        <w:pStyle w:val="Paragrafoelenco"/>
        <w:numPr>
          <w:ilvl w:val="0"/>
          <w:numId w:val="10"/>
        </w:numPr>
        <w:spacing w:before="120" w:line="276" w:lineRule="auto"/>
        <w:jc w:val="both"/>
        <w:rPr>
          <w:rFonts w:ascii="Century Gothic" w:hAnsi="Century Gothic" w:cs="Calibri"/>
        </w:rPr>
      </w:pPr>
      <w:r w:rsidRPr="006E0238">
        <w:rPr>
          <w:rFonts w:ascii="Century Gothic" w:hAnsi="Century Gothic" w:cs="Calibri"/>
        </w:rPr>
        <w:t>eventuali deroghe alle procedure decise in caso di emergenza o di impossibilità temporanea di attuazione, indicando la motivazione ed ogni anomalia significativa riscontrata.</w:t>
      </w:r>
    </w:p>
    <w:p w14:paraId="655A63A0" w14:textId="77777777" w:rsidR="006E0238" w:rsidRPr="006E0238" w:rsidRDefault="006E0238" w:rsidP="006E0238">
      <w:pPr>
        <w:spacing w:before="120" w:line="276" w:lineRule="auto"/>
        <w:jc w:val="both"/>
        <w:rPr>
          <w:rFonts w:ascii="Century Gothic" w:hAnsi="Century Gothic" w:cs="Calibri"/>
        </w:rPr>
      </w:pPr>
      <w:bookmarkStart w:id="50" w:name="_Toc497157108"/>
      <w:r w:rsidRPr="006E0238">
        <w:rPr>
          <w:rFonts w:ascii="Century Gothic" w:hAnsi="Century Gothic" w:cs="Calibri"/>
        </w:rPr>
        <w:t>FLUSSI INFORMATIVI PERIODICI, richiesti dall’ODV alle singole Funzioni aziendali coinvolte nelle attività a rischio, relativi alle notizie rilevanti ed alle eventuali criticità individuate nell’ambito dell’area aziendale di appartenenza, al fine di consentire all’Organismo stesso di monitorare l’insorgenza di attività sensibili, il funzionamento e l’osservanza del Modello.</w:t>
      </w:r>
      <w:bookmarkEnd w:id="50"/>
    </w:p>
    <w:p w14:paraId="6E006FBA" w14:textId="77777777" w:rsidR="006E0238" w:rsidRPr="006E0238" w:rsidRDefault="006E0238" w:rsidP="006E0238">
      <w:pPr>
        <w:spacing w:before="120" w:line="276" w:lineRule="auto"/>
        <w:jc w:val="both"/>
        <w:rPr>
          <w:rFonts w:ascii="Century Gothic" w:hAnsi="Century Gothic" w:cs="Calibri"/>
        </w:rPr>
      </w:pPr>
    </w:p>
    <w:sectPr w:rsidR="006E0238" w:rsidRPr="006E0238" w:rsidSect="005B401B">
      <w:headerReference w:type="even" r:id="rId14"/>
      <w:footerReference w:type="even" r:id="rId15"/>
      <w:headerReference w:type="first" r:id="rId16"/>
      <w:footerReference w:type="first" r:id="rId17"/>
      <w:pgSz w:w="11906" w:h="16838"/>
      <w:pgMar w:top="1243"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7D6A4" w14:textId="77777777" w:rsidR="00C05C5D" w:rsidRDefault="00C05C5D" w:rsidP="009F2FE6">
      <w:r>
        <w:separator/>
      </w:r>
    </w:p>
  </w:endnote>
  <w:endnote w:type="continuationSeparator" w:id="0">
    <w:p w14:paraId="5B66D8E5" w14:textId="77777777" w:rsidR="00C05C5D" w:rsidRDefault="00C05C5D" w:rsidP="009F2FE6">
      <w:r>
        <w:continuationSeparator/>
      </w:r>
    </w:p>
  </w:endnote>
  <w:endnote w:type="continuationNotice" w:id="1">
    <w:p w14:paraId="57623DB4" w14:textId="77777777" w:rsidR="00C05C5D" w:rsidRDefault="00C05C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100406"/>
      <w:docPartObj>
        <w:docPartGallery w:val="Page Numbers (Bottom of Page)"/>
        <w:docPartUnique/>
      </w:docPartObj>
    </w:sdtPr>
    <w:sdtContent>
      <w:p w14:paraId="6C30884D" w14:textId="77777777" w:rsidR="00380942" w:rsidRDefault="00380942">
        <w:pPr>
          <w:pStyle w:val="Pidipagina"/>
          <w:jc w:val="center"/>
        </w:pPr>
        <w:r>
          <w:fldChar w:fldCharType="begin"/>
        </w:r>
        <w:r>
          <w:instrText>PAGE   \* MERGEFORMAT</w:instrText>
        </w:r>
        <w:r>
          <w:fldChar w:fldCharType="separate"/>
        </w:r>
        <w:r>
          <w:rPr>
            <w:noProof/>
          </w:rPr>
          <w:t>12</w:t>
        </w:r>
        <w:r>
          <w:fldChar w:fldCharType="end"/>
        </w:r>
      </w:p>
    </w:sdtContent>
  </w:sdt>
  <w:p w14:paraId="1CE9D867" w14:textId="77777777" w:rsidR="00380942" w:rsidRDefault="00380942" w:rsidP="00652DD2">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BFE7" w14:textId="77777777" w:rsidR="00D84517" w:rsidRDefault="00D8451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F29A" w14:textId="77777777" w:rsidR="00D84517" w:rsidRDefault="00D845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136FB" w14:textId="77777777" w:rsidR="00C05C5D" w:rsidRDefault="00C05C5D" w:rsidP="009F2FE6">
      <w:r>
        <w:separator/>
      </w:r>
    </w:p>
  </w:footnote>
  <w:footnote w:type="continuationSeparator" w:id="0">
    <w:p w14:paraId="38638142" w14:textId="77777777" w:rsidR="00C05C5D" w:rsidRDefault="00C05C5D" w:rsidP="009F2FE6">
      <w:r>
        <w:continuationSeparator/>
      </w:r>
    </w:p>
  </w:footnote>
  <w:footnote w:type="continuationNotice" w:id="1">
    <w:p w14:paraId="4DAEF789" w14:textId="77777777" w:rsidR="00C05C5D" w:rsidRDefault="00C05C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9F5" w14:textId="3DA420DD" w:rsidR="00380942" w:rsidRPr="00652DD2" w:rsidRDefault="00380942" w:rsidP="005B78FA">
    <w:pPr>
      <w:jc w:val="center"/>
      <w:rPr>
        <w:sz w:val="16"/>
      </w:rPr>
    </w:pPr>
    <w:r>
      <w:rPr>
        <w:noProof/>
      </w:rPr>
      <mc:AlternateContent>
        <mc:Choice Requires="wps">
          <w:drawing>
            <wp:anchor distT="0" distB="0" distL="114300" distR="114300" simplePos="0" relativeHeight="251656704" behindDoc="0" locked="0" layoutInCell="0" allowOverlap="1" wp14:anchorId="25554C6A" wp14:editId="3AA9BC6A">
              <wp:simplePos x="0" y="0"/>
              <wp:positionH relativeFrom="page">
                <wp:posOffset>0</wp:posOffset>
              </wp:positionH>
              <wp:positionV relativeFrom="page">
                <wp:posOffset>190500</wp:posOffset>
              </wp:positionV>
              <wp:extent cx="7560310" cy="273050"/>
              <wp:effectExtent l="0" t="0" r="0" b="12700"/>
              <wp:wrapNone/>
              <wp:docPr id="5" name="MSIPCM21304d36877d353945a8e780" descr="{&quot;HashCode&quot;:-486626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614FF3" w14:textId="23C27CF6" w:rsidR="00380942" w:rsidRPr="005B78FA" w:rsidRDefault="00380942" w:rsidP="001E2DBE">
                          <w:pPr>
                            <w:jc w:val="right"/>
                            <w:rPr>
                              <w:rFonts w:cs="Calibri"/>
                              <w:dstrike/>
                              <w:color w:val="000000"/>
                              <w:sz w:val="18"/>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5554C6A" id="_x0000_t202" coordsize="21600,21600" o:spt="202" path="m,l,21600r21600,l21600,xe">
              <v:stroke joinstyle="miter"/>
              <v:path gradientshapeok="t" o:connecttype="rect"/>
            </v:shapetype>
            <v:shape id="MSIPCM21304d36877d353945a8e780" o:spid="_x0000_s1026" type="#_x0000_t202" alt="{&quot;HashCode&quot;:-4866266,&quot;Height&quot;:841.0,&quot;Width&quot;:595.0,&quot;Placement&quot;:&quot;Header&quot;,&quot;Index&quot;:&quot;Primary&quot;,&quot;Section&quot;:1,&quot;Top&quot;:0.0,&quot;Left&quot;:0.0}" style="position:absolute;left:0;text-align:left;margin-left:0;margin-top:15pt;width:595.3pt;height:21.5pt;z-index:2516567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8614FF3" w14:textId="23C27CF6" w:rsidR="00380942" w:rsidRPr="005B78FA" w:rsidRDefault="00380942" w:rsidP="001E2DBE">
                    <w:pPr>
                      <w:jc w:val="right"/>
                      <w:rPr>
                        <w:rFonts w:cs="Calibri"/>
                        <w:dstrike/>
                        <w:color w:val="000000"/>
                        <w:sz w:val="1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80B1" w14:textId="62B16194" w:rsidR="00380942" w:rsidRDefault="00380942" w:rsidP="005B78FA">
    <w:pPr>
      <w:pStyle w:val="Intestazione"/>
      <w:jc w:val="center"/>
    </w:pPr>
    <w:r>
      <w:rPr>
        <w:noProof/>
      </w:rPr>
      <mc:AlternateContent>
        <mc:Choice Requires="wps">
          <w:drawing>
            <wp:anchor distT="0" distB="0" distL="114300" distR="114300" simplePos="0" relativeHeight="251657728" behindDoc="0" locked="0" layoutInCell="0" allowOverlap="1" wp14:anchorId="360C88A8" wp14:editId="04CF3ABD">
              <wp:simplePos x="0" y="0"/>
              <wp:positionH relativeFrom="page">
                <wp:posOffset>0</wp:posOffset>
              </wp:positionH>
              <wp:positionV relativeFrom="page">
                <wp:posOffset>190500</wp:posOffset>
              </wp:positionV>
              <wp:extent cx="7560310" cy="273050"/>
              <wp:effectExtent l="0" t="0" r="0" b="12700"/>
              <wp:wrapNone/>
              <wp:docPr id="6" name="MSIPCM504542efb34c9260e040dea0" descr="{&quot;HashCode&quot;:-486626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32B8C0" w14:textId="60259283" w:rsidR="00380942" w:rsidRPr="005B78FA" w:rsidRDefault="00380942" w:rsidP="005565D5">
                          <w:pPr>
                            <w:rPr>
                              <w:rFonts w:cs="Calibri"/>
                              <w:dstrike/>
                              <w:color w:val="000000"/>
                              <w:sz w:val="18"/>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60C88A8" id="_x0000_t202" coordsize="21600,21600" o:spt="202" path="m,l,21600r21600,l21600,xe">
              <v:stroke joinstyle="miter"/>
              <v:path gradientshapeok="t" o:connecttype="rect"/>
            </v:shapetype>
            <v:shape id="MSIPCM504542efb34c9260e040dea0" o:spid="_x0000_s1027" type="#_x0000_t202" alt="{&quot;HashCode&quot;:-4866266,&quot;Height&quot;:841.0,&quot;Width&quot;:595.0,&quot;Placement&quot;:&quot;Header&quot;,&quot;Index&quot;:&quot;FirstPage&quot;,&quot;Section&quot;:1,&quot;Top&quot;:0.0,&quot;Left&quot;:0.0}" style="position:absolute;left:0;text-align:left;margin-left:0;margin-top:15pt;width:595.3pt;height:21.5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D32B8C0" w14:textId="60259283" w:rsidR="00380942" w:rsidRPr="005B78FA" w:rsidRDefault="00380942" w:rsidP="005565D5">
                    <w:pPr>
                      <w:rPr>
                        <w:rFonts w:cs="Calibri"/>
                        <w:dstrike/>
                        <w:color w:val="000000"/>
                        <w:sz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89AB" w14:textId="77777777" w:rsidR="00D84517" w:rsidRDefault="00D84517">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3555F" w14:textId="77777777" w:rsidR="00D84517" w:rsidRDefault="00D845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FAE45DC"/>
    <w:lvl w:ilvl="0">
      <w:start w:val="1"/>
      <w:numFmt w:val="bullet"/>
      <w:pStyle w:val="Puntoelenco2"/>
      <w:lvlText w:val=""/>
      <w:lvlJc w:val="left"/>
      <w:pPr>
        <w:tabs>
          <w:tab w:val="num" w:pos="643"/>
        </w:tabs>
        <w:ind w:left="643" w:hanging="360"/>
      </w:pPr>
      <w:rPr>
        <w:rFonts w:ascii="Symbol" w:hAnsi="Symbol" w:hint="default"/>
        <w:sz w:val="24"/>
        <w:szCs w:val="24"/>
      </w:rPr>
    </w:lvl>
  </w:abstractNum>
  <w:abstractNum w:abstractNumId="1" w15:restartNumberingAfterBreak="0">
    <w:nsid w:val="00000003"/>
    <w:multiLevelType w:val="singleLevel"/>
    <w:tmpl w:val="00000003"/>
    <w:name w:val="WW8Num6"/>
    <w:lvl w:ilvl="0">
      <w:start w:val="1"/>
      <w:numFmt w:val="decimal"/>
      <w:lvlText w:val="%1."/>
      <w:lvlJc w:val="left"/>
      <w:pPr>
        <w:tabs>
          <w:tab w:val="num" w:pos="360"/>
        </w:tabs>
        <w:ind w:left="360" w:hanging="360"/>
      </w:pPr>
      <w:rPr>
        <w:b/>
        <w:color w:val="000000"/>
        <w:sz w:val="24"/>
        <w:szCs w:val="24"/>
      </w:rPr>
    </w:lvl>
  </w:abstractNum>
  <w:abstractNum w:abstractNumId="2" w15:restartNumberingAfterBreak="0">
    <w:nsid w:val="00000009"/>
    <w:multiLevelType w:val="multilevel"/>
    <w:tmpl w:val="00000009"/>
    <w:name w:val="WW8Num1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A"/>
    <w:multiLevelType w:val="singleLevel"/>
    <w:tmpl w:val="0000000A"/>
    <w:name w:val="WW8Num18"/>
    <w:lvl w:ilvl="0">
      <w:start w:val="1"/>
      <w:numFmt w:val="decimal"/>
      <w:lvlText w:val="%1)"/>
      <w:lvlJc w:val="left"/>
      <w:pPr>
        <w:tabs>
          <w:tab w:val="num" w:pos="1068"/>
        </w:tabs>
        <w:ind w:left="1068" w:hanging="360"/>
      </w:pPr>
      <w:rPr>
        <w:rFonts w:hint="default"/>
        <w:color w:val="000000"/>
        <w:sz w:val="24"/>
        <w:szCs w:val="24"/>
      </w:rPr>
    </w:lvl>
  </w:abstractNum>
  <w:abstractNum w:abstractNumId="4" w15:restartNumberingAfterBreak="0">
    <w:nsid w:val="0000000D"/>
    <w:multiLevelType w:val="singleLevel"/>
    <w:tmpl w:val="0000000D"/>
    <w:name w:val="WW8Num22"/>
    <w:lvl w:ilvl="0">
      <w:start w:val="1"/>
      <w:numFmt w:val="decimal"/>
      <w:lvlText w:val="%1)"/>
      <w:lvlJc w:val="left"/>
      <w:pPr>
        <w:tabs>
          <w:tab w:val="num" w:pos="360"/>
        </w:tabs>
        <w:ind w:left="360" w:hanging="360"/>
      </w:pPr>
      <w:rPr>
        <w:rFonts w:hint="default"/>
      </w:rPr>
    </w:lvl>
  </w:abstractNum>
  <w:abstractNum w:abstractNumId="5" w15:restartNumberingAfterBreak="0">
    <w:nsid w:val="122B3977"/>
    <w:multiLevelType w:val="hybridMultilevel"/>
    <w:tmpl w:val="70D04A76"/>
    <w:lvl w:ilvl="0" w:tplc="D5023948">
      <w:start w:val="1"/>
      <w:numFmt w:val="bullet"/>
      <w:pStyle w:val="m231lista1a"/>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359420DE"/>
    <w:multiLevelType w:val="hybridMultilevel"/>
    <w:tmpl w:val="450E9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D9076F"/>
    <w:multiLevelType w:val="hybridMultilevel"/>
    <w:tmpl w:val="6C2EB9CA"/>
    <w:lvl w:ilvl="0" w:tplc="04100003">
      <w:start w:val="1"/>
      <w:numFmt w:val="decimal"/>
      <w:lvlText w:val="%1)"/>
      <w:lvlJc w:val="left"/>
      <w:pPr>
        <w:ind w:left="720" w:hanging="360"/>
      </w:pPr>
      <w:rPr>
        <w:rFonts w:hint="default"/>
        <w:b w:val="0"/>
      </w:rPr>
    </w:lvl>
    <w:lvl w:ilvl="1" w:tplc="8D3491E8" w:tentative="1">
      <w:start w:val="1"/>
      <w:numFmt w:val="lowerLetter"/>
      <w:lvlText w:val="%2."/>
      <w:lvlJc w:val="left"/>
      <w:pPr>
        <w:ind w:left="1440" w:hanging="360"/>
      </w:pPr>
    </w:lvl>
    <w:lvl w:ilvl="2" w:tplc="4A1C6DC4" w:tentative="1">
      <w:start w:val="1"/>
      <w:numFmt w:val="lowerRoman"/>
      <w:lvlText w:val="%3."/>
      <w:lvlJc w:val="right"/>
      <w:pPr>
        <w:ind w:left="2160" w:hanging="180"/>
      </w:pPr>
    </w:lvl>
    <w:lvl w:ilvl="3" w:tplc="5904776E" w:tentative="1">
      <w:start w:val="1"/>
      <w:numFmt w:val="decimal"/>
      <w:lvlText w:val="%4."/>
      <w:lvlJc w:val="left"/>
      <w:pPr>
        <w:ind w:left="2880" w:hanging="360"/>
      </w:pPr>
    </w:lvl>
    <w:lvl w:ilvl="4" w:tplc="120CC9A4" w:tentative="1">
      <w:start w:val="1"/>
      <w:numFmt w:val="lowerLetter"/>
      <w:lvlText w:val="%5."/>
      <w:lvlJc w:val="left"/>
      <w:pPr>
        <w:ind w:left="3600" w:hanging="360"/>
      </w:pPr>
    </w:lvl>
    <w:lvl w:ilvl="5" w:tplc="11C8A552" w:tentative="1">
      <w:start w:val="1"/>
      <w:numFmt w:val="lowerRoman"/>
      <w:lvlText w:val="%6."/>
      <w:lvlJc w:val="right"/>
      <w:pPr>
        <w:ind w:left="4320" w:hanging="180"/>
      </w:pPr>
    </w:lvl>
    <w:lvl w:ilvl="6" w:tplc="EE40C572" w:tentative="1">
      <w:start w:val="1"/>
      <w:numFmt w:val="decimal"/>
      <w:lvlText w:val="%7."/>
      <w:lvlJc w:val="left"/>
      <w:pPr>
        <w:ind w:left="5040" w:hanging="360"/>
      </w:pPr>
    </w:lvl>
    <w:lvl w:ilvl="7" w:tplc="4544A672" w:tentative="1">
      <w:start w:val="1"/>
      <w:numFmt w:val="lowerLetter"/>
      <w:lvlText w:val="%8."/>
      <w:lvlJc w:val="left"/>
      <w:pPr>
        <w:ind w:left="5760" w:hanging="360"/>
      </w:pPr>
    </w:lvl>
    <w:lvl w:ilvl="8" w:tplc="DFF8ACE8" w:tentative="1">
      <w:start w:val="1"/>
      <w:numFmt w:val="lowerRoman"/>
      <w:lvlText w:val="%9."/>
      <w:lvlJc w:val="right"/>
      <w:pPr>
        <w:ind w:left="6480" w:hanging="180"/>
      </w:pPr>
    </w:lvl>
  </w:abstractNum>
  <w:abstractNum w:abstractNumId="8" w15:restartNumberingAfterBreak="0">
    <w:nsid w:val="4B343D9B"/>
    <w:multiLevelType w:val="hybridMultilevel"/>
    <w:tmpl w:val="3A9CBE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58725827"/>
    <w:multiLevelType w:val="hybridMultilevel"/>
    <w:tmpl w:val="D26AACC8"/>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C625B5"/>
    <w:multiLevelType w:val="hybridMultilevel"/>
    <w:tmpl w:val="9DF8D0CE"/>
    <w:lvl w:ilvl="0" w:tplc="04F46CBE">
      <w:start w:val="20"/>
      <w:numFmt w:val="bullet"/>
      <w:pStyle w:val="m231lista2a"/>
      <w:lvlText w:val="-"/>
      <w:lvlJc w:val="left"/>
      <w:pPr>
        <w:ind w:left="2062" w:hanging="360"/>
      </w:pPr>
      <w:rPr>
        <w:rFonts w:ascii="Calibri" w:eastAsia="Times New Roman" w:hAnsi="Calibri" w:hint="default"/>
      </w:rPr>
    </w:lvl>
    <w:lvl w:ilvl="1" w:tplc="04100003">
      <w:start w:val="1"/>
      <w:numFmt w:val="bullet"/>
      <w:lvlText w:val="o"/>
      <w:lvlJc w:val="left"/>
      <w:pPr>
        <w:ind w:left="2856" w:hanging="360"/>
      </w:pPr>
      <w:rPr>
        <w:rFonts w:ascii="Courier New" w:hAnsi="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1" w15:restartNumberingAfterBreak="0">
    <w:nsid w:val="68E84F31"/>
    <w:multiLevelType w:val="singleLevel"/>
    <w:tmpl w:val="A6EE8ECA"/>
    <w:lvl w:ilvl="0">
      <w:start w:val="1"/>
      <w:numFmt w:val="bullet"/>
      <w:pStyle w:val="Elencopunti"/>
      <w:lvlText w:val=""/>
      <w:lvlJc w:val="left"/>
      <w:pPr>
        <w:tabs>
          <w:tab w:val="num" w:pos="360"/>
        </w:tabs>
        <w:ind w:left="360" w:hanging="360"/>
      </w:pPr>
      <w:rPr>
        <w:rFonts w:ascii="Symbol" w:hAnsi="Symbol" w:hint="default"/>
      </w:rPr>
    </w:lvl>
  </w:abstractNum>
  <w:abstractNum w:abstractNumId="12" w15:restartNumberingAfterBreak="0">
    <w:nsid w:val="6B0F769E"/>
    <w:multiLevelType w:val="hybridMultilevel"/>
    <w:tmpl w:val="6734D70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1F60D3"/>
    <w:multiLevelType w:val="hybridMultilevel"/>
    <w:tmpl w:val="784A3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FD3ACE"/>
    <w:multiLevelType w:val="multilevel"/>
    <w:tmpl w:val="558E8900"/>
    <w:lvl w:ilvl="0">
      <w:start w:val="1"/>
      <w:numFmt w:val="decimal"/>
      <w:pStyle w:val="Titolo2"/>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74B17B5F"/>
    <w:multiLevelType w:val="hybridMultilevel"/>
    <w:tmpl w:val="626C3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366B8F"/>
    <w:multiLevelType w:val="hybridMultilevel"/>
    <w:tmpl w:val="648A82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27588020">
    <w:abstractNumId w:val="11"/>
  </w:num>
  <w:num w:numId="2" w16cid:durableId="544877122">
    <w:abstractNumId w:val="4"/>
  </w:num>
  <w:num w:numId="3" w16cid:durableId="2105569530">
    <w:abstractNumId w:val="10"/>
  </w:num>
  <w:num w:numId="4" w16cid:durableId="1161626591">
    <w:abstractNumId w:val="5"/>
  </w:num>
  <w:num w:numId="5" w16cid:durableId="2131507675">
    <w:abstractNumId w:val="9"/>
  </w:num>
  <w:num w:numId="6" w16cid:durableId="1962298071">
    <w:abstractNumId w:val="0"/>
  </w:num>
  <w:num w:numId="7" w16cid:durableId="1698576362">
    <w:abstractNumId w:val="14"/>
  </w:num>
  <w:num w:numId="8" w16cid:durableId="1130712549">
    <w:abstractNumId w:val="6"/>
  </w:num>
  <w:num w:numId="9" w16cid:durableId="1789659629">
    <w:abstractNumId w:val="16"/>
  </w:num>
  <w:num w:numId="10" w16cid:durableId="2069064113">
    <w:abstractNumId w:val="13"/>
  </w:num>
  <w:num w:numId="11" w16cid:durableId="11689296">
    <w:abstractNumId w:val="12"/>
  </w:num>
  <w:num w:numId="12" w16cid:durableId="238053750">
    <w:abstractNumId w:val="15"/>
  </w:num>
  <w:num w:numId="13" w16cid:durableId="250087771">
    <w:abstractNumId w:val="8"/>
  </w:num>
  <w:num w:numId="14" w16cid:durableId="316881616">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lia Sisti">
    <w15:presenceInfo w15:providerId="AD" w15:userId="S::giulia.sisti@p4i.it::6c4820f7-086c-4d3e-8424-5a126b4763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FE6"/>
    <w:rsid w:val="00001D6D"/>
    <w:rsid w:val="0000203D"/>
    <w:rsid w:val="00002181"/>
    <w:rsid w:val="0000710D"/>
    <w:rsid w:val="00010A61"/>
    <w:rsid w:val="00011E1C"/>
    <w:rsid w:val="000149BF"/>
    <w:rsid w:val="00015E0E"/>
    <w:rsid w:val="00025EF5"/>
    <w:rsid w:val="00036462"/>
    <w:rsid w:val="00037B0F"/>
    <w:rsid w:val="00040BEB"/>
    <w:rsid w:val="000450D2"/>
    <w:rsid w:val="000505C2"/>
    <w:rsid w:val="00052F88"/>
    <w:rsid w:val="00063963"/>
    <w:rsid w:val="00074658"/>
    <w:rsid w:val="00077A70"/>
    <w:rsid w:val="000863EB"/>
    <w:rsid w:val="000868DB"/>
    <w:rsid w:val="00094CC3"/>
    <w:rsid w:val="000A2A9F"/>
    <w:rsid w:val="000A4975"/>
    <w:rsid w:val="000A4A01"/>
    <w:rsid w:val="000B1CD7"/>
    <w:rsid w:val="000B3CBB"/>
    <w:rsid w:val="000B4A85"/>
    <w:rsid w:val="000B6C17"/>
    <w:rsid w:val="000C328C"/>
    <w:rsid w:val="000C6487"/>
    <w:rsid w:val="000D002D"/>
    <w:rsid w:val="000D2463"/>
    <w:rsid w:val="000E0D20"/>
    <w:rsid w:val="000E7D4C"/>
    <w:rsid w:val="000F1FDA"/>
    <w:rsid w:val="000F3238"/>
    <w:rsid w:val="000F3B71"/>
    <w:rsid w:val="001004AF"/>
    <w:rsid w:val="00103E3C"/>
    <w:rsid w:val="001063C4"/>
    <w:rsid w:val="00111331"/>
    <w:rsid w:val="001114B5"/>
    <w:rsid w:val="00117560"/>
    <w:rsid w:val="00126DE9"/>
    <w:rsid w:val="00127EC1"/>
    <w:rsid w:val="00133D6F"/>
    <w:rsid w:val="00137D97"/>
    <w:rsid w:val="00143582"/>
    <w:rsid w:val="00147808"/>
    <w:rsid w:val="001503A0"/>
    <w:rsid w:val="001503C1"/>
    <w:rsid w:val="00174FB5"/>
    <w:rsid w:val="001863F3"/>
    <w:rsid w:val="00197886"/>
    <w:rsid w:val="00197E4F"/>
    <w:rsid w:val="001A4562"/>
    <w:rsid w:val="001A6346"/>
    <w:rsid w:val="001B077D"/>
    <w:rsid w:val="001B3953"/>
    <w:rsid w:val="001C0A4A"/>
    <w:rsid w:val="001C721B"/>
    <w:rsid w:val="001D0DDF"/>
    <w:rsid w:val="001D1182"/>
    <w:rsid w:val="001D122E"/>
    <w:rsid w:val="001D296D"/>
    <w:rsid w:val="001D4BB2"/>
    <w:rsid w:val="001E2DBE"/>
    <w:rsid w:val="001E75B0"/>
    <w:rsid w:val="00201A49"/>
    <w:rsid w:val="002117DA"/>
    <w:rsid w:val="00215AA0"/>
    <w:rsid w:val="00217F5E"/>
    <w:rsid w:val="00224499"/>
    <w:rsid w:val="0022737E"/>
    <w:rsid w:val="00231F6B"/>
    <w:rsid w:val="00237C6B"/>
    <w:rsid w:val="002474A0"/>
    <w:rsid w:val="002510FE"/>
    <w:rsid w:val="002616D7"/>
    <w:rsid w:val="002667FD"/>
    <w:rsid w:val="00271479"/>
    <w:rsid w:val="00271509"/>
    <w:rsid w:val="00275752"/>
    <w:rsid w:val="00277F97"/>
    <w:rsid w:val="00280359"/>
    <w:rsid w:val="00282EF6"/>
    <w:rsid w:val="002A24D2"/>
    <w:rsid w:val="002B08AA"/>
    <w:rsid w:val="002B0D10"/>
    <w:rsid w:val="002B762D"/>
    <w:rsid w:val="002C27F7"/>
    <w:rsid w:val="002C4A02"/>
    <w:rsid w:val="002D65F4"/>
    <w:rsid w:val="002E59EB"/>
    <w:rsid w:val="002F22B0"/>
    <w:rsid w:val="00300349"/>
    <w:rsid w:val="00306266"/>
    <w:rsid w:val="00312E66"/>
    <w:rsid w:val="00327C43"/>
    <w:rsid w:val="00334565"/>
    <w:rsid w:val="00334CEF"/>
    <w:rsid w:val="0034042B"/>
    <w:rsid w:val="00342C01"/>
    <w:rsid w:val="0034790E"/>
    <w:rsid w:val="003513BF"/>
    <w:rsid w:val="00361BD4"/>
    <w:rsid w:val="00361D69"/>
    <w:rsid w:val="00362F34"/>
    <w:rsid w:val="00365443"/>
    <w:rsid w:val="0036600F"/>
    <w:rsid w:val="003660F3"/>
    <w:rsid w:val="00375AF6"/>
    <w:rsid w:val="00376F33"/>
    <w:rsid w:val="00380322"/>
    <w:rsid w:val="00380942"/>
    <w:rsid w:val="0038455D"/>
    <w:rsid w:val="00391E40"/>
    <w:rsid w:val="003954C7"/>
    <w:rsid w:val="003A5213"/>
    <w:rsid w:val="003B43E4"/>
    <w:rsid w:val="003B7AE6"/>
    <w:rsid w:val="003C3B27"/>
    <w:rsid w:val="003D389B"/>
    <w:rsid w:val="003E7734"/>
    <w:rsid w:val="004008E4"/>
    <w:rsid w:val="0040275E"/>
    <w:rsid w:val="004218B9"/>
    <w:rsid w:val="00443F24"/>
    <w:rsid w:val="0047035F"/>
    <w:rsid w:val="004725A4"/>
    <w:rsid w:val="004730AB"/>
    <w:rsid w:val="00485033"/>
    <w:rsid w:val="004A0012"/>
    <w:rsid w:val="004B5BA7"/>
    <w:rsid w:val="004C5631"/>
    <w:rsid w:val="004C7210"/>
    <w:rsid w:val="004C7B55"/>
    <w:rsid w:val="004C7F69"/>
    <w:rsid w:val="004D23E1"/>
    <w:rsid w:val="004D77A7"/>
    <w:rsid w:val="004E23D7"/>
    <w:rsid w:val="004F0EAC"/>
    <w:rsid w:val="004F5D64"/>
    <w:rsid w:val="00505F99"/>
    <w:rsid w:val="005071C9"/>
    <w:rsid w:val="005101F1"/>
    <w:rsid w:val="00512039"/>
    <w:rsid w:val="00530070"/>
    <w:rsid w:val="00534CE8"/>
    <w:rsid w:val="00537275"/>
    <w:rsid w:val="0054522F"/>
    <w:rsid w:val="005458C8"/>
    <w:rsid w:val="00553E1C"/>
    <w:rsid w:val="00555956"/>
    <w:rsid w:val="005565D5"/>
    <w:rsid w:val="005610E8"/>
    <w:rsid w:val="005668FF"/>
    <w:rsid w:val="00570FFF"/>
    <w:rsid w:val="005729FD"/>
    <w:rsid w:val="00591AC3"/>
    <w:rsid w:val="00597BF2"/>
    <w:rsid w:val="005A3ECB"/>
    <w:rsid w:val="005B3F55"/>
    <w:rsid w:val="005B401B"/>
    <w:rsid w:val="005B78FA"/>
    <w:rsid w:val="005C139D"/>
    <w:rsid w:val="005C36F7"/>
    <w:rsid w:val="005C666A"/>
    <w:rsid w:val="005D6609"/>
    <w:rsid w:val="005E6658"/>
    <w:rsid w:val="005F2DC0"/>
    <w:rsid w:val="00601240"/>
    <w:rsid w:val="00611959"/>
    <w:rsid w:val="006126D4"/>
    <w:rsid w:val="006241AC"/>
    <w:rsid w:val="00625079"/>
    <w:rsid w:val="00640429"/>
    <w:rsid w:val="00646B3D"/>
    <w:rsid w:val="006472B4"/>
    <w:rsid w:val="00647881"/>
    <w:rsid w:val="00652DD2"/>
    <w:rsid w:val="006622EA"/>
    <w:rsid w:val="00665ABF"/>
    <w:rsid w:val="00666F82"/>
    <w:rsid w:val="00674835"/>
    <w:rsid w:val="00680411"/>
    <w:rsid w:val="006B735D"/>
    <w:rsid w:val="006C08E8"/>
    <w:rsid w:val="006C0C9A"/>
    <w:rsid w:val="006C1A8E"/>
    <w:rsid w:val="006C420B"/>
    <w:rsid w:val="006D156D"/>
    <w:rsid w:val="006D4B69"/>
    <w:rsid w:val="006D5954"/>
    <w:rsid w:val="006E0238"/>
    <w:rsid w:val="006E5E3F"/>
    <w:rsid w:val="006E7B0E"/>
    <w:rsid w:val="006F6FE2"/>
    <w:rsid w:val="0071445C"/>
    <w:rsid w:val="007222E5"/>
    <w:rsid w:val="00727E1D"/>
    <w:rsid w:val="00731891"/>
    <w:rsid w:val="00733968"/>
    <w:rsid w:val="00737FCF"/>
    <w:rsid w:val="007525A6"/>
    <w:rsid w:val="00755CBF"/>
    <w:rsid w:val="007563AD"/>
    <w:rsid w:val="0076298B"/>
    <w:rsid w:val="007644C9"/>
    <w:rsid w:val="007668D3"/>
    <w:rsid w:val="0077503D"/>
    <w:rsid w:val="00785C6E"/>
    <w:rsid w:val="00793230"/>
    <w:rsid w:val="007A02D4"/>
    <w:rsid w:val="007A39D0"/>
    <w:rsid w:val="007A3A13"/>
    <w:rsid w:val="007A7038"/>
    <w:rsid w:val="007A711A"/>
    <w:rsid w:val="007B157D"/>
    <w:rsid w:val="007B5269"/>
    <w:rsid w:val="007C3CB1"/>
    <w:rsid w:val="007D002F"/>
    <w:rsid w:val="007D3470"/>
    <w:rsid w:val="007D7091"/>
    <w:rsid w:val="007F0AC3"/>
    <w:rsid w:val="007F1971"/>
    <w:rsid w:val="00811D52"/>
    <w:rsid w:val="008259AE"/>
    <w:rsid w:val="00831B8A"/>
    <w:rsid w:val="00834E12"/>
    <w:rsid w:val="00841BDB"/>
    <w:rsid w:val="00857C9E"/>
    <w:rsid w:val="008603F3"/>
    <w:rsid w:val="008756DF"/>
    <w:rsid w:val="00882FC3"/>
    <w:rsid w:val="00885807"/>
    <w:rsid w:val="00895398"/>
    <w:rsid w:val="008A78D7"/>
    <w:rsid w:val="008B41AD"/>
    <w:rsid w:val="008B61A4"/>
    <w:rsid w:val="008C1618"/>
    <w:rsid w:val="008C4A4C"/>
    <w:rsid w:val="008D6A66"/>
    <w:rsid w:val="008E1CCB"/>
    <w:rsid w:val="008E27C6"/>
    <w:rsid w:val="008E4745"/>
    <w:rsid w:val="008E73F3"/>
    <w:rsid w:val="008F6484"/>
    <w:rsid w:val="00900C4B"/>
    <w:rsid w:val="009217A3"/>
    <w:rsid w:val="00924DB2"/>
    <w:rsid w:val="00927D17"/>
    <w:rsid w:val="0093356E"/>
    <w:rsid w:val="00936D53"/>
    <w:rsid w:val="00937447"/>
    <w:rsid w:val="0094369B"/>
    <w:rsid w:val="00953352"/>
    <w:rsid w:val="00955680"/>
    <w:rsid w:val="009565BC"/>
    <w:rsid w:val="00962117"/>
    <w:rsid w:val="00965F76"/>
    <w:rsid w:val="00966D9B"/>
    <w:rsid w:val="0097470D"/>
    <w:rsid w:val="00982CC0"/>
    <w:rsid w:val="00986EF8"/>
    <w:rsid w:val="00992E19"/>
    <w:rsid w:val="00993163"/>
    <w:rsid w:val="009942C1"/>
    <w:rsid w:val="0099693E"/>
    <w:rsid w:val="00996A38"/>
    <w:rsid w:val="009A0513"/>
    <w:rsid w:val="009A08F2"/>
    <w:rsid w:val="009B768E"/>
    <w:rsid w:val="009C1643"/>
    <w:rsid w:val="009C2405"/>
    <w:rsid w:val="009D422A"/>
    <w:rsid w:val="009D4E29"/>
    <w:rsid w:val="009D5B88"/>
    <w:rsid w:val="009E1B73"/>
    <w:rsid w:val="009E41A5"/>
    <w:rsid w:val="009F2A85"/>
    <w:rsid w:val="009F2FE6"/>
    <w:rsid w:val="009F7934"/>
    <w:rsid w:val="00A00C57"/>
    <w:rsid w:val="00A06F37"/>
    <w:rsid w:val="00A1287A"/>
    <w:rsid w:val="00A12B6C"/>
    <w:rsid w:val="00A13422"/>
    <w:rsid w:val="00A166F0"/>
    <w:rsid w:val="00A17027"/>
    <w:rsid w:val="00A230C5"/>
    <w:rsid w:val="00A319D1"/>
    <w:rsid w:val="00A34BE8"/>
    <w:rsid w:val="00A4270F"/>
    <w:rsid w:val="00A43137"/>
    <w:rsid w:val="00A468EB"/>
    <w:rsid w:val="00A518A6"/>
    <w:rsid w:val="00A5496B"/>
    <w:rsid w:val="00A55C5E"/>
    <w:rsid w:val="00A61550"/>
    <w:rsid w:val="00A659DA"/>
    <w:rsid w:val="00A665A3"/>
    <w:rsid w:val="00A71ED2"/>
    <w:rsid w:val="00A73817"/>
    <w:rsid w:val="00A86C01"/>
    <w:rsid w:val="00A90C78"/>
    <w:rsid w:val="00A911F3"/>
    <w:rsid w:val="00A91E47"/>
    <w:rsid w:val="00A97548"/>
    <w:rsid w:val="00A97AA1"/>
    <w:rsid w:val="00AA4A12"/>
    <w:rsid w:val="00AB2A23"/>
    <w:rsid w:val="00AB6010"/>
    <w:rsid w:val="00AC7700"/>
    <w:rsid w:val="00AD021F"/>
    <w:rsid w:val="00AD0555"/>
    <w:rsid w:val="00AD2BA9"/>
    <w:rsid w:val="00AD3F12"/>
    <w:rsid w:val="00AD41E3"/>
    <w:rsid w:val="00AD6EF9"/>
    <w:rsid w:val="00AE5384"/>
    <w:rsid w:val="00AF141E"/>
    <w:rsid w:val="00AF4C4F"/>
    <w:rsid w:val="00B11759"/>
    <w:rsid w:val="00B132DE"/>
    <w:rsid w:val="00B14101"/>
    <w:rsid w:val="00B170EE"/>
    <w:rsid w:val="00B34917"/>
    <w:rsid w:val="00B7107D"/>
    <w:rsid w:val="00B95FA1"/>
    <w:rsid w:val="00B96042"/>
    <w:rsid w:val="00BA04A0"/>
    <w:rsid w:val="00BA055F"/>
    <w:rsid w:val="00BA464C"/>
    <w:rsid w:val="00BB0AE8"/>
    <w:rsid w:val="00BB7186"/>
    <w:rsid w:val="00BC2270"/>
    <w:rsid w:val="00BD0B2C"/>
    <w:rsid w:val="00BE16FD"/>
    <w:rsid w:val="00BE244E"/>
    <w:rsid w:val="00BE5688"/>
    <w:rsid w:val="00BE73E9"/>
    <w:rsid w:val="00BF08FB"/>
    <w:rsid w:val="00BF28D7"/>
    <w:rsid w:val="00C05C5D"/>
    <w:rsid w:val="00C1053E"/>
    <w:rsid w:val="00C11D1E"/>
    <w:rsid w:val="00C142C2"/>
    <w:rsid w:val="00C22D67"/>
    <w:rsid w:val="00C23DB5"/>
    <w:rsid w:val="00C241FF"/>
    <w:rsid w:val="00C37116"/>
    <w:rsid w:val="00C41F79"/>
    <w:rsid w:val="00C44CD2"/>
    <w:rsid w:val="00C44E5B"/>
    <w:rsid w:val="00C53148"/>
    <w:rsid w:val="00C55E67"/>
    <w:rsid w:val="00C573A5"/>
    <w:rsid w:val="00C72232"/>
    <w:rsid w:val="00C7484F"/>
    <w:rsid w:val="00C76937"/>
    <w:rsid w:val="00C83E81"/>
    <w:rsid w:val="00C911A4"/>
    <w:rsid w:val="00C9161E"/>
    <w:rsid w:val="00C93C1A"/>
    <w:rsid w:val="00C977C3"/>
    <w:rsid w:val="00CA10FA"/>
    <w:rsid w:val="00CB3DE7"/>
    <w:rsid w:val="00CB5D2B"/>
    <w:rsid w:val="00CB765A"/>
    <w:rsid w:val="00CD5F2E"/>
    <w:rsid w:val="00CE49C6"/>
    <w:rsid w:val="00D02A5B"/>
    <w:rsid w:val="00D062F8"/>
    <w:rsid w:val="00D0685D"/>
    <w:rsid w:val="00D1007E"/>
    <w:rsid w:val="00D12F73"/>
    <w:rsid w:val="00D14EE9"/>
    <w:rsid w:val="00D417CE"/>
    <w:rsid w:val="00D50423"/>
    <w:rsid w:val="00D57534"/>
    <w:rsid w:val="00D6123B"/>
    <w:rsid w:val="00D76522"/>
    <w:rsid w:val="00D7708E"/>
    <w:rsid w:val="00D83F83"/>
    <w:rsid w:val="00D84517"/>
    <w:rsid w:val="00D9149D"/>
    <w:rsid w:val="00D97300"/>
    <w:rsid w:val="00DA45F8"/>
    <w:rsid w:val="00DA4A33"/>
    <w:rsid w:val="00DB08C1"/>
    <w:rsid w:val="00DB49EA"/>
    <w:rsid w:val="00DB649C"/>
    <w:rsid w:val="00DC4A58"/>
    <w:rsid w:val="00DC75C2"/>
    <w:rsid w:val="00DD2BFD"/>
    <w:rsid w:val="00DD32BC"/>
    <w:rsid w:val="00DD5B19"/>
    <w:rsid w:val="00DD771D"/>
    <w:rsid w:val="00DF0541"/>
    <w:rsid w:val="00DF429B"/>
    <w:rsid w:val="00DF73D2"/>
    <w:rsid w:val="00E0233B"/>
    <w:rsid w:val="00E0425A"/>
    <w:rsid w:val="00E042C6"/>
    <w:rsid w:val="00E11CB0"/>
    <w:rsid w:val="00E12202"/>
    <w:rsid w:val="00E152D9"/>
    <w:rsid w:val="00E43980"/>
    <w:rsid w:val="00E44EFC"/>
    <w:rsid w:val="00E5098A"/>
    <w:rsid w:val="00E52964"/>
    <w:rsid w:val="00E554E1"/>
    <w:rsid w:val="00E55E22"/>
    <w:rsid w:val="00E572E3"/>
    <w:rsid w:val="00E64823"/>
    <w:rsid w:val="00E66D17"/>
    <w:rsid w:val="00E700B9"/>
    <w:rsid w:val="00E70330"/>
    <w:rsid w:val="00E72897"/>
    <w:rsid w:val="00E74D5F"/>
    <w:rsid w:val="00E76E77"/>
    <w:rsid w:val="00E84CCD"/>
    <w:rsid w:val="00E84F3A"/>
    <w:rsid w:val="00EA018A"/>
    <w:rsid w:val="00EA2296"/>
    <w:rsid w:val="00EB50DC"/>
    <w:rsid w:val="00EB51C4"/>
    <w:rsid w:val="00EC2B7A"/>
    <w:rsid w:val="00EC4387"/>
    <w:rsid w:val="00EC6229"/>
    <w:rsid w:val="00EC6A64"/>
    <w:rsid w:val="00EE1407"/>
    <w:rsid w:val="00EE2E7D"/>
    <w:rsid w:val="00EE31B4"/>
    <w:rsid w:val="00F052EF"/>
    <w:rsid w:val="00F05C79"/>
    <w:rsid w:val="00F115CA"/>
    <w:rsid w:val="00F115F6"/>
    <w:rsid w:val="00F1498C"/>
    <w:rsid w:val="00F24CFC"/>
    <w:rsid w:val="00F2670A"/>
    <w:rsid w:val="00F33E31"/>
    <w:rsid w:val="00F36F0F"/>
    <w:rsid w:val="00F45B4F"/>
    <w:rsid w:val="00F46F85"/>
    <w:rsid w:val="00F621FA"/>
    <w:rsid w:val="00F7236C"/>
    <w:rsid w:val="00F80DE2"/>
    <w:rsid w:val="00F8406B"/>
    <w:rsid w:val="00FA4CC7"/>
    <w:rsid w:val="00FD048B"/>
    <w:rsid w:val="00FD4A40"/>
    <w:rsid w:val="00FE62E2"/>
    <w:rsid w:val="00FF1C73"/>
    <w:rsid w:val="00FF3E89"/>
    <w:rsid w:val="013130C2"/>
    <w:rsid w:val="01C68D86"/>
    <w:rsid w:val="04729F02"/>
    <w:rsid w:val="055230E2"/>
    <w:rsid w:val="06983424"/>
    <w:rsid w:val="06F1ADDB"/>
    <w:rsid w:val="076609FF"/>
    <w:rsid w:val="07ACC561"/>
    <w:rsid w:val="0812C753"/>
    <w:rsid w:val="0889C77C"/>
    <w:rsid w:val="095C4225"/>
    <w:rsid w:val="0995ACC0"/>
    <w:rsid w:val="09C2A4D3"/>
    <w:rsid w:val="09CAA12A"/>
    <w:rsid w:val="0AFC8AEB"/>
    <w:rsid w:val="0BCB9256"/>
    <w:rsid w:val="0CF9B008"/>
    <w:rsid w:val="0DE8F453"/>
    <w:rsid w:val="0F0F26CD"/>
    <w:rsid w:val="107837AD"/>
    <w:rsid w:val="12D29735"/>
    <w:rsid w:val="1445F50D"/>
    <w:rsid w:val="16A03D93"/>
    <w:rsid w:val="16FAC11C"/>
    <w:rsid w:val="17CF9061"/>
    <w:rsid w:val="17F8DA67"/>
    <w:rsid w:val="19868336"/>
    <w:rsid w:val="1A5BBB02"/>
    <w:rsid w:val="1D5AFCEA"/>
    <w:rsid w:val="1D619EDA"/>
    <w:rsid w:val="1D91E7B1"/>
    <w:rsid w:val="1EEE285E"/>
    <w:rsid w:val="21C5AF5F"/>
    <w:rsid w:val="21CA0902"/>
    <w:rsid w:val="2225221F"/>
    <w:rsid w:val="230357FA"/>
    <w:rsid w:val="23D18E01"/>
    <w:rsid w:val="23EB67FE"/>
    <w:rsid w:val="24ECAA08"/>
    <w:rsid w:val="24FFDA5B"/>
    <w:rsid w:val="25807CA1"/>
    <w:rsid w:val="25A8F58D"/>
    <w:rsid w:val="274064A2"/>
    <w:rsid w:val="27C21155"/>
    <w:rsid w:val="281D7A9C"/>
    <w:rsid w:val="2858F44C"/>
    <w:rsid w:val="296D4B8D"/>
    <w:rsid w:val="29CAA953"/>
    <w:rsid w:val="2AFC7D05"/>
    <w:rsid w:val="2B642F2A"/>
    <w:rsid w:val="2B882DC3"/>
    <w:rsid w:val="2C58ABF1"/>
    <w:rsid w:val="2DC31287"/>
    <w:rsid w:val="2DD38A4B"/>
    <w:rsid w:val="2E03B707"/>
    <w:rsid w:val="2FAC67D8"/>
    <w:rsid w:val="30D86F60"/>
    <w:rsid w:val="30EA3B45"/>
    <w:rsid w:val="312695A8"/>
    <w:rsid w:val="315468E7"/>
    <w:rsid w:val="3358EA83"/>
    <w:rsid w:val="337DE331"/>
    <w:rsid w:val="33ABA144"/>
    <w:rsid w:val="34344907"/>
    <w:rsid w:val="36175017"/>
    <w:rsid w:val="3651DC01"/>
    <w:rsid w:val="3710D783"/>
    <w:rsid w:val="3747B64E"/>
    <w:rsid w:val="3789A274"/>
    <w:rsid w:val="38112E55"/>
    <w:rsid w:val="38CAF060"/>
    <w:rsid w:val="3A84523B"/>
    <w:rsid w:val="3ABB56E4"/>
    <w:rsid w:val="3AD267E2"/>
    <w:rsid w:val="3C398F43"/>
    <w:rsid w:val="3CC25DFE"/>
    <w:rsid w:val="3CFB8C91"/>
    <w:rsid w:val="3CFFB331"/>
    <w:rsid w:val="3DCA4951"/>
    <w:rsid w:val="3DCA5442"/>
    <w:rsid w:val="3F6E5437"/>
    <w:rsid w:val="4211A3BB"/>
    <w:rsid w:val="42B13480"/>
    <w:rsid w:val="4497FF9B"/>
    <w:rsid w:val="44D3F6EA"/>
    <w:rsid w:val="4542D7FC"/>
    <w:rsid w:val="4629C24D"/>
    <w:rsid w:val="4631CDAF"/>
    <w:rsid w:val="48B41BD1"/>
    <w:rsid w:val="493D9BD3"/>
    <w:rsid w:val="4A2BDC16"/>
    <w:rsid w:val="4B33084B"/>
    <w:rsid w:val="4B399CFA"/>
    <w:rsid w:val="4BCD70AD"/>
    <w:rsid w:val="4D48D68C"/>
    <w:rsid w:val="50402677"/>
    <w:rsid w:val="50E000A7"/>
    <w:rsid w:val="5115C93B"/>
    <w:rsid w:val="51A54E9D"/>
    <w:rsid w:val="5337F40B"/>
    <w:rsid w:val="54062DB7"/>
    <w:rsid w:val="5481F30C"/>
    <w:rsid w:val="5568D998"/>
    <w:rsid w:val="55CA5085"/>
    <w:rsid w:val="571B17ED"/>
    <w:rsid w:val="58709BAF"/>
    <w:rsid w:val="58BA162F"/>
    <w:rsid w:val="59CC6D8C"/>
    <w:rsid w:val="5A48386D"/>
    <w:rsid w:val="5AB2E71F"/>
    <w:rsid w:val="5B7D88A0"/>
    <w:rsid w:val="5C778C02"/>
    <w:rsid w:val="5C9CBDD4"/>
    <w:rsid w:val="5DB44768"/>
    <w:rsid w:val="5EEE0089"/>
    <w:rsid w:val="5F0FBA7B"/>
    <w:rsid w:val="5F4073BC"/>
    <w:rsid w:val="5F449F8C"/>
    <w:rsid w:val="61E8F136"/>
    <w:rsid w:val="64556E8B"/>
    <w:rsid w:val="64899059"/>
    <w:rsid w:val="65F94E58"/>
    <w:rsid w:val="66B1A2D1"/>
    <w:rsid w:val="67B8099D"/>
    <w:rsid w:val="67E3D0C6"/>
    <w:rsid w:val="6856DBDE"/>
    <w:rsid w:val="68B49219"/>
    <w:rsid w:val="69102AB5"/>
    <w:rsid w:val="69BE8811"/>
    <w:rsid w:val="69CC4882"/>
    <w:rsid w:val="69D5C6E5"/>
    <w:rsid w:val="6B6813E7"/>
    <w:rsid w:val="6BB8D638"/>
    <w:rsid w:val="6C30F259"/>
    <w:rsid w:val="6D2655AC"/>
    <w:rsid w:val="6E6884BC"/>
    <w:rsid w:val="6EBD1CDD"/>
    <w:rsid w:val="6EFA50DD"/>
    <w:rsid w:val="6F4BBF05"/>
    <w:rsid w:val="6FB362FC"/>
    <w:rsid w:val="6FE31E7C"/>
    <w:rsid w:val="7026743A"/>
    <w:rsid w:val="705373C3"/>
    <w:rsid w:val="71CEA1D4"/>
    <w:rsid w:val="72188739"/>
    <w:rsid w:val="73FED37B"/>
    <w:rsid w:val="74512C53"/>
    <w:rsid w:val="74D2ADA2"/>
    <w:rsid w:val="751E13CA"/>
    <w:rsid w:val="755C71FE"/>
    <w:rsid w:val="7576CC89"/>
    <w:rsid w:val="771E0DEF"/>
    <w:rsid w:val="77FC08FF"/>
    <w:rsid w:val="7807D751"/>
    <w:rsid w:val="78C2DF83"/>
    <w:rsid w:val="7902A29A"/>
    <w:rsid w:val="7994296F"/>
    <w:rsid w:val="7A90A76F"/>
    <w:rsid w:val="7C3E0EF8"/>
    <w:rsid w:val="7CE13646"/>
    <w:rsid w:val="7CEB33F4"/>
    <w:rsid w:val="7D4420CB"/>
    <w:rsid w:val="7EA7626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EF221"/>
  <w15:docId w15:val="{FD6F69E6-8E80-4DA8-80DD-3BA8009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51C4"/>
    <w:rPr>
      <w:sz w:val="24"/>
      <w:szCs w:val="24"/>
      <w:lang w:eastAsia="it-IT"/>
    </w:rPr>
  </w:style>
  <w:style w:type="paragraph" w:styleId="Titolo1">
    <w:name w:val="heading 1"/>
    <w:basedOn w:val="Normale"/>
    <w:next w:val="Normale"/>
    <w:link w:val="Titolo1Carattere"/>
    <w:uiPriority w:val="9"/>
    <w:qFormat/>
    <w:rsid w:val="00EB51C4"/>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autoRedefine/>
    <w:uiPriority w:val="9"/>
    <w:unhideWhenUsed/>
    <w:qFormat/>
    <w:rsid w:val="002B762D"/>
    <w:pPr>
      <w:keepNext/>
      <w:numPr>
        <w:numId w:val="7"/>
      </w:numPr>
      <w:spacing w:before="120" w:after="120" w:line="276" w:lineRule="auto"/>
      <w:outlineLvl w:val="1"/>
    </w:pPr>
    <w:rPr>
      <w:rFonts w:ascii="Century Gothic" w:eastAsia="Century Gothic" w:hAnsi="Century Gothic" w:cs="Century Gothic"/>
      <w:b/>
      <w:bCs/>
      <w:sz w:val="28"/>
    </w:rPr>
  </w:style>
  <w:style w:type="paragraph" w:styleId="Titolo3">
    <w:name w:val="heading 3"/>
    <w:basedOn w:val="Normale"/>
    <w:next w:val="Normale"/>
    <w:link w:val="Titolo3Carattere"/>
    <w:uiPriority w:val="9"/>
    <w:unhideWhenUsed/>
    <w:qFormat/>
    <w:rsid w:val="00DC75C2"/>
    <w:pPr>
      <w:keepNext/>
      <w:spacing w:before="240" w:after="60"/>
      <w:outlineLvl w:val="2"/>
    </w:pPr>
    <w:rPr>
      <w:rFonts w:ascii="Arial" w:hAnsi="Arial"/>
      <w:bCs/>
      <w:i/>
      <w:szCs w:val="26"/>
      <w:u w:val="single"/>
    </w:rPr>
  </w:style>
  <w:style w:type="paragraph" w:styleId="Titolo4">
    <w:name w:val="heading 4"/>
    <w:basedOn w:val="Normale"/>
    <w:next w:val="Normale"/>
    <w:link w:val="Titolo4Carattere"/>
    <w:uiPriority w:val="9"/>
    <w:semiHidden/>
    <w:unhideWhenUsed/>
    <w:qFormat/>
    <w:rsid w:val="00EB51C4"/>
    <w:pPr>
      <w:keepNext/>
      <w:spacing w:before="240" w:after="60"/>
      <w:outlineLvl w:val="3"/>
    </w:pPr>
    <w:rPr>
      <w:b/>
      <w:bCs/>
      <w:sz w:val="28"/>
      <w:szCs w:val="28"/>
    </w:rPr>
  </w:style>
  <w:style w:type="paragraph" w:styleId="Titolo5">
    <w:name w:val="heading 5"/>
    <w:basedOn w:val="Normale"/>
    <w:next w:val="Normale"/>
    <w:link w:val="Titolo5Carattere"/>
    <w:uiPriority w:val="9"/>
    <w:semiHidden/>
    <w:unhideWhenUsed/>
    <w:qFormat/>
    <w:rsid w:val="00EB51C4"/>
    <w:pPr>
      <w:spacing w:before="240" w:after="60"/>
      <w:outlineLvl w:val="4"/>
    </w:pPr>
    <w:rPr>
      <w:b/>
      <w:bCs/>
      <w:i/>
      <w:iCs/>
      <w:sz w:val="26"/>
      <w:szCs w:val="26"/>
    </w:rPr>
  </w:style>
  <w:style w:type="paragraph" w:styleId="Titolo6">
    <w:name w:val="heading 6"/>
    <w:basedOn w:val="Normale"/>
    <w:next w:val="Normale"/>
    <w:link w:val="Titolo6Carattere"/>
    <w:uiPriority w:val="9"/>
    <w:semiHidden/>
    <w:unhideWhenUsed/>
    <w:qFormat/>
    <w:rsid w:val="00EB51C4"/>
    <w:p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EB51C4"/>
    <w:pPr>
      <w:spacing w:before="240" w:after="60"/>
      <w:outlineLvl w:val="6"/>
    </w:pPr>
  </w:style>
  <w:style w:type="paragraph" w:styleId="Titolo8">
    <w:name w:val="heading 8"/>
    <w:basedOn w:val="Normale"/>
    <w:next w:val="Normale"/>
    <w:link w:val="Titolo8Carattere"/>
    <w:uiPriority w:val="9"/>
    <w:semiHidden/>
    <w:unhideWhenUsed/>
    <w:qFormat/>
    <w:rsid w:val="00EB51C4"/>
    <w:pPr>
      <w:spacing w:before="240" w:after="60"/>
      <w:outlineLvl w:val="7"/>
    </w:pPr>
    <w:rPr>
      <w:i/>
      <w:iCs/>
    </w:rPr>
  </w:style>
  <w:style w:type="paragraph" w:styleId="Titolo9">
    <w:name w:val="heading 9"/>
    <w:basedOn w:val="Normale"/>
    <w:next w:val="Normale"/>
    <w:link w:val="Titolo9Carattere"/>
    <w:uiPriority w:val="9"/>
    <w:semiHidden/>
    <w:unhideWhenUsed/>
    <w:qFormat/>
    <w:rsid w:val="00EB51C4"/>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xt bullet,Titolo 2.2,Elenco Puntato I Livello,Titolo_3,Dash List Paragraph,Testo elenco,NIVEL 1"/>
    <w:basedOn w:val="Normale"/>
    <w:link w:val="ParagrafoelencoCarattere"/>
    <w:uiPriority w:val="34"/>
    <w:qFormat/>
    <w:rsid w:val="00EB51C4"/>
    <w:pPr>
      <w:ind w:left="720"/>
      <w:contextualSpacing/>
    </w:pPr>
  </w:style>
  <w:style w:type="paragraph" w:customStyle="1" w:styleId="Elencopunti">
    <w:name w:val="Elenco punti"/>
    <w:basedOn w:val="Normale"/>
    <w:rsid w:val="009F2FE6"/>
    <w:pPr>
      <w:numPr>
        <w:numId w:val="1"/>
      </w:numPr>
      <w:spacing w:before="120"/>
    </w:pPr>
    <w:rPr>
      <w:rFonts w:ascii="Times New Roman" w:hAnsi="Times New Roman"/>
      <w:sz w:val="22"/>
    </w:rPr>
  </w:style>
  <w:style w:type="paragraph" w:customStyle="1" w:styleId="normaleweb3">
    <w:name w:val="normaleweb3"/>
    <w:basedOn w:val="Normale"/>
    <w:rsid w:val="009F2FE6"/>
    <w:pPr>
      <w:spacing w:before="100" w:beforeAutospacing="1" w:after="100" w:afterAutospacing="1"/>
    </w:pPr>
    <w:rPr>
      <w:rFonts w:ascii="Times New Roman" w:hAnsi="Times New Roman"/>
      <w:lang w:val="en-US"/>
    </w:rPr>
  </w:style>
  <w:style w:type="paragraph" w:styleId="Intestazione">
    <w:name w:val="header"/>
    <w:basedOn w:val="Normale"/>
    <w:link w:val="IntestazioneCarattere"/>
    <w:uiPriority w:val="99"/>
    <w:unhideWhenUsed/>
    <w:rsid w:val="009F2FE6"/>
    <w:pPr>
      <w:tabs>
        <w:tab w:val="center" w:pos="4819"/>
        <w:tab w:val="right" w:pos="9638"/>
      </w:tabs>
    </w:pPr>
  </w:style>
  <w:style w:type="character" w:customStyle="1" w:styleId="IntestazioneCarattere">
    <w:name w:val="Intestazione Carattere"/>
    <w:link w:val="Intestazione"/>
    <w:uiPriority w:val="99"/>
    <w:rsid w:val="009F2FE6"/>
    <w:rPr>
      <w:rFonts w:ascii="Arial" w:eastAsia="Times New Roman" w:hAnsi="Arial" w:cs="Times New Roman"/>
      <w:sz w:val="20"/>
      <w:szCs w:val="20"/>
      <w:lang w:eastAsia="it-IT"/>
    </w:rPr>
  </w:style>
  <w:style w:type="paragraph" w:styleId="Pidipagina">
    <w:name w:val="footer"/>
    <w:basedOn w:val="Normale"/>
    <w:link w:val="PidipaginaCarattere"/>
    <w:uiPriority w:val="99"/>
    <w:unhideWhenUsed/>
    <w:rsid w:val="009F2FE6"/>
    <w:pPr>
      <w:tabs>
        <w:tab w:val="center" w:pos="4819"/>
        <w:tab w:val="right" w:pos="9638"/>
      </w:tabs>
    </w:pPr>
  </w:style>
  <w:style w:type="character" w:customStyle="1" w:styleId="PidipaginaCarattere">
    <w:name w:val="Piè di pagina Carattere"/>
    <w:link w:val="Pidipagina"/>
    <w:uiPriority w:val="99"/>
    <w:rsid w:val="009F2FE6"/>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9F2FE6"/>
    <w:rPr>
      <w:rFonts w:ascii="Tahoma" w:hAnsi="Tahoma" w:cs="Tahoma"/>
      <w:sz w:val="16"/>
      <w:szCs w:val="16"/>
    </w:rPr>
  </w:style>
  <w:style w:type="character" w:customStyle="1" w:styleId="TestofumettoCarattere">
    <w:name w:val="Testo fumetto Carattere"/>
    <w:link w:val="Testofumetto"/>
    <w:uiPriority w:val="99"/>
    <w:semiHidden/>
    <w:rsid w:val="009F2FE6"/>
    <w:rPr>
      <w:rFonts w:ascii="Tahoma" w:eastAsia="Times New Roman" w:hAnsi="Tahoma" w:cs="Tahoma"/>
      <w:sz w:val="16"/>
      <w:szCs w:val="16"/>
      <w:lang w:eastAsia="it-IT"/>
    </w:rPr>
  </w:style>
  <w:style w:type="paragraph" w:styleId="Elenco">
    <w:name w:val="List"/>
    <w:basedOn w:val="Normale"/>
    <w:rsid w:val="000D002D"/>
    <w:pPr>
      <w:ind w:left="283" w:hanging="283"/>
    </w:pPr>
  </w:style>
  <w:style w:type="character" w:customStyle="1" w:styleId="Titolo2Carattere">
    <w:name w:val="Titolo 2 Carattere"/>
    <w:link w:val="Titolo2"/>
    <w:uiPriority w:val="9"/>
    <w:rsid w:val="00FF1C73"/>
    <w:rPr>
      <w:rFonts w:ascii="Century Gothic" w:eastAsia="Century Gothic" w:hAnsi="Century Gothic" w:cs="Century Gothic"/>
      <w:b/>
      <w:bCs/>
      <w:sz w:val="28"/>
      <w:szCs w:val="24"/>
      <w:lang w:eastAsia="it-IT"/>
    </w:rPr>
  </w:style>
  <w:style w:type="character" w:customStyle="1" w:styleId="Titolo1Carattere">
    <w:name w:val="Titolo 1 Carattere"/>
    <w:link w:val="Titolo1"/>
    <w:uiPriority w:val="9"/>
    <w:rsid w:val="00EB51C4"/>
    <w:rPr>
      <w:rFonts w:ascii="Cambria" w:eastAsia="Times New Roman" w:hAnsi="Cambria"/>
      <w:b/>
      <w:bCs/>
      <w:kern w:val="32"/>
      <w:sz w:val="32"/>
      <w:szCs w:val="32"/>
    </w:rPr>
  </w:style>
  <w:style w:type="character" w:customStyle="1" w:styleId="Titolo3Carattere">
    <w:name w:val="Titolo 3 Carattere"/>
    <w:link w:val="Titolo3"/>
    <w:rsid w:val="00DC75C2"/>
    <w:rPr>
      <w:rFonts w:ascii="Arial" w:eastAsia="Times New Roman" w:hAnsi="Arial"/>
      <w:bCs/>
      <w:i/>
      <w:sz w:val="24"/>
      <w:szCs w:val="26"/>
      <w:u w:val="single"/>
    </w:rPr>
  </w:style>
  <w:style w:type="character" w:styleId="Collegamentoipertestuale">
    <w:name w:val="Hyperlink"/>
    <w:rsid w:val="00001D6D"/>
    <w:rPr>
      <w:color w:val="0000FF"/>
      <w:u w:val="single"/>
    </w:rPr>
  </w:style>
  <w:style w:type="paragraph" w:styleId="Testonotaapidipagina">
    <w:name w:val="footnote text"/>
    <w:basedOn w:val="Normale"/>
    <w:link w:val="TestonotaapidipaginaCarattere"/>
    <w:uiPriority w:val="99"/>
    <w:semiHidden/>
    <w:unhideWhenUsed/>
    <w:rsid w:val="00B14101"/>
  </w:style>
  <w:style w:type="character" w:customStyle="1" w:styleId="TestonotaapidipaginaCarattere">
    <w:name w:val="Testo nota a piè di pagina Carattere"/>
    <w:link w:val="Testonotaapidipagina"/>
    <w:uiPriority w:val="99"/>
    <w:semiHidden/>
    <w:rsid w:val="00B14101"/>
    <w:rPr>
      <w:rFonts w:ascii="Arial" w:eastAsia="Times New Roman" w:hAnsi="Arial" w:cs="Times New Roman"/>
      <w:sz w:val="20"/>
      <w:szCs w:val="20"/>
      <w:lang w:eastAsia="it-IT"/>
    </w:rPr>
  </w:style>
  <w:style w:type="character" w:styleId="Rimandonotaapidipagina">
    <w:name w:val="footnote reference"/>
    <w:uiPriority w:val="99"/>
    <w:semiHidden/>
    <w:unhideWhenUsed/>
    <w:rsid w:val="00B14101"/>
    <w:rPr>
      <w:vertAlign w:val="superscript"/>
    </w:rPr>
  </w:style>
  <w:style w:type="paragraph" w:customStyle="1" w:styleId="m231normale">
    <w:name w:val="m231_normale"/>
    <w:basedOn w:val="Normale"/>
    <w:rsid w:val="00C76937"/>
    <w:pPr>
      <w:spacing w:line="276" w:lineRule="auto"/>
      <w:contextualSpacing/>
    </w:pPr>
    <w:rPr>
      <w:sz w:val="16"/>
      <w:szCs w:val="18"/>
      <w:lang w:eastAsia="en-US"/>
    </w:rPr>
  </w:style>
  <w:style w:type="paragraph" w:customStyle="1" w:styleId="m231lista2a">
    <w:name w:val="m231_lista_2a"/>
    <w:basedOn w:val="m231normale"/>
    <w:rsid w:val="00C76937"/>
    <w:pPr>
      <w:numPr>
        <w:numId w:val="3"/>
      </w:numPr>
    </w:pPr>
  </w:style>
  <w:style w:type="paragraph" w:customStyle="1" w:styleId="m231lista1a">
    <w:name w:val="m231_lista_1a"/>
    <w:basedOn w:val="m231normale"/>
    <w:qFormat/>
    <w:rsid w:val="00C76937"/>
    <w:pPr>
      <w:numPr>
        <w:numId w:val="4"/>
      </w:numPr>
    </w:pPr>
  </w:style>
  <w:style w:type="paragraph" w:customStyle="1" w:styleId="Default">
    <w:name w:val="Default"/>
    <w:rsid w:val="00C76937"/>
    <w:pPr>
      <w:autoSpaceDE w:val="0"/>
      <w:autoSpaceDN w:val="0"/>
      <w:adjustRightInd w:val="0"/>
    </w:pPr>
    <w:rPr>
      <w:rFonts w:ascii="Arial" w:hAnsi="Arial" w:cs="Arial"/>
      <w:color w:val="000000"/>
      <w:sz w:val="24"/>
      <w:szCs w:val="24"/>
      <w:lang w:val="en-US" w:eastAsia="en-US"/>
    </w:rPr>
  </w:style>
  <w:style w:type="character" w:customStyle="1" w:styleId="Titolo4Carattere">
    <w:name w:val="Titolo 4 Carattere"/>
    <w:link w:val="Titolo4"/>
    <w:uiPriority w:val="9"/>
    <w:semiHidden/>
    <w:rsid w:val="00EB51C4"/>
    <w:rPr>
      <w:b/>
      <w:bCs/>
      <w:sz w:val="28"/>
      <w:szCs w:val="28"/>
    </w:rPr>
  </w:style>
  <w:style w:type="character" w:customStyle="1" w:styleId="Titolo5Carattere">
    <w:name w:val="Titolo 5 Carattere"/>
    <w:link w:val="Titolo5"/>
    <w:uiPriority w:val="9"/>
    <w:semiHidden/>
    <w:rsid w:val="00EB51C4"/>
    <w:rPr>
      <w:b/>
      <w:bCs/>
      <w:i/>
      <w:iCs/>
      <w:sz w:val="26"/>
      <w:szCs w:val="26"/>
    </w:rPr>
  </w:style>
  <w:style w:type="character" w:customStyle="1" w:styleId="Titolo6Carattere">
    <w:name w:val="Titolo 6 Carattere"/>
    <w:link w:val="Titolo6"/>
    <w:uiPriority w:val="9"/>
    <w:semiHidden/>
    <w:rsid w:val="00EB51C4"/>
    <w:rPr>
      <w:b/>
      <w:bCs/>
    </w:rPr>
  </w:style>
  <w:style w:type="character" w:customStyle="1" w:styleId="Titolo7Carattere">
    <w:name w:val="Titolo 7 Carattere"/>
    <w:link w:val="Titolo7"/>
    <w:uiPriority w:val="9"/>
    <w:semiHidden/>
    <w:rsid w:val="00EB51C4"/>
    <w:rPr>
      <w:sz w:val="24"/>
      <w:szCs w:val="24"/>
    </w:rPr>
  </w:style>
  <w:style w:type="character" w:customStyle="1" w:styleId="Titolo8Carattere">
    <w:name w:val="Titolo 8 Carattere"/>
    <w:link w:val="Titolo8"/>
    <w:uiPriority w:val="9"/>
    <w:semiHidden/>
    <w:rsid w:val="00EB51C4"/>
    <w:rPr>
      <w:i/>
      <w:iCs/>
      <w:sz w:val="24"/>
      <w:szCs w:val="24"/>
    </w:rPr>
  </w:style>
  <w:style w:type="character" w:customStyle="1" w:styleId="Titolo9Carattere">
    <w:name w:val="Titolo 9 Carattere"/>
    <w:link w:val="Titolo9"/>
    <w:uiPriority w:val="9"/>
    <w:semiHidden/>
    <w:rsid w:val="00EB51C4"/>
    <w:rPr>
      <w:rFonts w:ascii="Cambria" w:eastAsia="Times New Roman" w:hAnsi="Cambria"/>
    </w:rPr>
  </w:style>
  <w:style w:type="paragraph" w:styleId="Titolo">
    <w:name w:val="Title"/>
    <w:basedOn w:val="Normale"/>
    <w:next w:val="Normale"/>
    <w:link w:val="TitoloCarattere"/>
    <w:uiPriority w:val="10"/>
    <w:qFormat/>
    <w:rsid w:val="00EB51C4"/>
    <w:pPr>
      <w:spacing w:before="240" w:after="60"/>
      <w:jc w:val="center"/>
      <w:outlineLvl w:val="0"/>
    </w:pPr>
    <w:rPr>
      <w:rFonts w:ascii="Cambria" w:hAnsi="Cambria"/>
      <w:b/>
      <w:bCs/>
      <w:kern w:val="28"/>
      <w:sz w:val="32"/>
      <w:szCs w:val="32"/>
    </w:rPr>
  </w:style>
  <w:style w:type="character" w:customStyle="1" w:styleId="TitoloCarattere">
    <w:name w:val="Titolo Carattere"/>
    <w:link w:val="Titolo"/>
    <w:uiPriority w:val="10"/>
    <w:rsid w:val="00EB51C4"/>
    <w:rPr>
      <w:rFonts w:ascii="Cambria" w:eastAsia="Times New Roman" w:hAnsi="Cambria"/>
      <w:b/>
      <w:bCs/>
      <w:kern w:val="28"/>
      <w:sz w:val="32"/>
      <w:szCs w:val="32"/>
    </w:rPr>
  </w:style>
  <w:style w:type="paragraph" w:styleId="Sottotitolo">
    <w:name w:val="Subtitle"/>
    <w:basedOn w:val="Normale"/>
    <w:next w:val="Normale"/>
    <w:link w:val="SottotitoloCarattere"/>
    <w:uiPriority w:val="11"/>
    <w:qFormat/>
    <w:rsid w:val="00EB51C4"/>
    <w:pPr>
      <w:spacing w:after="60"/>
      <w:jc w:val="center"/>
      <w:outlineLvl w:val="1"/>
    </w:pPr>
    <w:rPr>
      <w:rFonts w:ascii="Cambria" w:hAnsi="Cambria"/>
    </w:rPr>
  </w:style>
  <w:style w:type="character" w:customStyle="1" w:styleId="SottotitoloCarattere">
    <w:name w:val="Sottotitolo Carattere"/>
    <w:link w:val="Sottotitolo"/>
    <w:uiPriority w:val="11"/>
    <w:rsid w:val="00EB51C4"/>
    <w:rPr>
      <w:rFonts w:ascii="Cambria" w:eastAsia="Times New Roman" w:hAnsi="Cambria"/>
      <w:sz w:val="24"/>
      <w:szCs w:val="24"/>
    </w:rPr>
  </w:style>
  <w:style w:type="character" w:styleId="Enfasigrassetto">
    <w:name w:val="Strong"/>
    <w:uiPriority w:val="22"/>
    <w:qFormat/>
    <w:rsid w:val="00EB51C4"/>
    <w:rPr>
      <w:b/>
      <w:bCs/>
    </w:rPr>
  </w:style>
  <w:style w:type="character" w:styleId="Enfasicorsivo">
    <w:name w:val="Emphasis"/>
    <w:uiPriority w:val="20"/>
    <w:qFormat/>
    <w:rsid w:val="00EB51C4"/>
    <w:rPr>
      <w:rFonts w:ascii="Calibri" w:hAnsi="Calibri"/>
      <w:b/>
      <w:i/>
      <w:iCs/>
    </w:rPr>
  </w:style>
  <w:style w:type="paragraph" w:styleId="Nessunaspaziatura">
    <w:name w:val="No Spacing"/>
    <w:basedOn w:val="Normale"/>
    <w:uiPriority w:val="1"/>
    <w:qFormat/>
    <w:rsid w:val="00EB51C4"/>
    <w:rPr>
      <w:szCs w:val="32"/>
    </w:rPr>
  </w:style>
  <w:style w:type="paragraph" w:styleId="Citazione">
    <w:name w:val="Quote"/>
    <w:basedOn w:val="Normale"/>
    <w:next w:val="Normale"/>
    <w:link w:val="CitazioneCarattere"/>
    <w:uiPriority w:val="29"/>
    <w:qFormat/>
    <w:rsid w:val="00EB51C4"/>
    <w:rPr>
      <w:i/>
    </w:rPr>
  </w:style>
  <w:style w:type="character" w:customStyle="1" w:styleId="CitazioneCarattere">
    <w:name w:val="Citazione Carattere"/>
    <w:link w:val="Citazione"/>
    <w:uiPriority w:val="29"/>
    <w:rsid w:val="00EB51C4"/>
    <w:rPr>
      <w:i/>
      <w:sz w:val="24"/>
      <w:szCs w:val="24"/>
    </w:rPr>
  </w:style>
  <w:style w:type="paragraph" w:styleId="Citazioneintensa">
    <w:name w:val="Intense Quote"/>
    <w:basedOn w:val="Normale"/>
    <w:next w:val="Normale"/>
    <w:link w:val="CitazioneintensaCarattere"/>
    <w:uiPriority w:val="30"/>
    <w:qFormat/>
    <w:rsid w:val="00EB51C4"/>
    <w:pPr>
      <w:ind w:left="720" w:right="720"/>
    </w:pPr>
    <w:rPr>
      <w:b/>
      <w:i/>
      <w:szCs w:val="22"/>
    </w:rPr>
  </w:style>
  <w:style w:type="character" w:customStyle="1" w:styleId="CitazioneintensaCarattere">
    <w:name w:val="Citazione intensa Carattere"/>
    <w:link w:val="Citazioneintensa"/>
    <w:uiPriority w:val="30"/>
    <w:rsid w:val="00EB51C4"/>
    <w:rPr>
      <w:b/>
      <w:i/>
      <w:sz w:val="24"/>
    </w:rPr>
  </w:style>
  <w:style w:type="character" w:styleId="Enfasidelicata">
    <w:name w:val="Subtle Emphasis"/>
    <w:uiPriority w:val="19"/>
    <w:qFormat/>
    <w:rsid w:val="00EB51C4"/>
    <w:rPr>
      <w:i/>
      <w:color w:val="5A5A5A"/>
    </w:rPr>
  </w:style>
  <w:style w:type="character" w:styleId="Enfasiintensa">
    <w:name w:val="Intense Emphasis"/>
    <w:uiPriority w:val="21"/>
    <w:qFormat/>
    <w:rsid w:val="00EB51C4"/>
    <w:rPr>
      <w:b/>
      <w:i/>
      <w:sz w:val="24"/>
      <w:szCs w:val="24"/>
      <w:u w:val="single"/>
    </w:rPr>
  </w:style>
  <w:style w:type="character" w:styleId="Riferimentodelicato">
    <w:name w:val="Subtle Reference"/>
    <w:uiPriority w:val="31"/>
    <w:qFormat/>
    <w:rsid w:val="00EB51C4"/>
    <w:rPr>
      <w:sz w:val="24"/>
      <w:szCs w:val="24"/>
      <w:u w:val="single"/>
    </w:rPr>
  </w:style>
  <w:style w:type="character" w:styleId="Riferimentointenso">
    <w:name w:val="Intense Reference"/>
    <w:uiPriority w:val="32"/>
    <w:qFormat/>
    <w:rsid w:val="00EB51C4"/>
    <w:rPr>
      <w:b/>
      <w:sz w:val="24"/>
      <w:u w:val="single"/>
    </w:rPr>
  </w:style>
  <w:style w:type="character" w:styleId="Titolodellibro">
    <w:name w:val="Book Title"/>
    <w:uiPriority w:val="33"/>
    <w:qFormat/>
    <w:rsid w:val="00EB51C4"/>
    <w:rPr>
      <w:rFonts w:ascii="Cambria" w:eastAsia="Times New Roman" w:hAnsi="Cambria"/>
      <w:b/>
      <w:i/>
      <w:sz w:val="24"/>
      <w:szCs w:val="24"/>
    </w:rPr>
  </w:style>
  <w:style w:type="paragraph" w:styleId="Titolosommario">
    <w:name w:val="TOC Heading"/>
    <w:basedOn w:val="Titolo1"/>
    <w:next w:val="Normale"/>
    <w:uiPriority w:val="39"/>
    <w:semiHidden/>
    <w:unhideWhenUsed/>
    <w:qFormat/>
    <w:rsid w:val="00EB51C4"/>
    <w:pPr>
      <w:outlineLvl w:val="9"/>
    </w:pPr>
  </w:style>
  <w:style w:type="paragraph" w:styleId="Revisione">
    <w:name w:val="Revision"/>
    <w:hidden/>
    <w:uiPriority w:val="99"/>
    <w:semiHidden/>
    <w:rsid w:val="00EB50DC"/>
    <w:rPr>
      <w:sz w:val="24"/>
      <w:szCs w:val="24"/>
      <w:lang w:eastAsia="it-IT"/>
    </w:rPr>
  </w:style>
  <w:style w:type="paragraph" w:styleId="NormaleWeb">
    <w:name w:val="Normal (Web)"/>
    <w:basedOn w:val="Normale"/>
    <w:uiPriority w:val="99"/>
    <w:semiHidden/>
    <w:unhideWhenUsed/>
    <w:rsid w:val="006241AC"/>
    <w:pPr>
      <w:spacing w:before="100" w:beforeAutospacing="1" w:after="100" w:afterAutospacing="1"/>
    </w:pPr>
    <w:rPr>
      <w:rFonts w:ascii="Times New Roman" w:hAnsi="Times New Roman"/>
    </w:rPr>
  </w:style>
  <w:style w:type="character" w:customStyle="1" w:styleId="ParagrafoelencoCarattere">
    <w:name w:val="Paragrafo elenco Carattere"/>
    <w:aliases w:val="text bullet Carattere,Titolo 2.2 Carattere,Elenco Puntato I Livello Carattere,Titolo_3 Carattere,Dash List Paragraph Carattere,Testo elenco Carattere,NIVEL 1 Carattere"/>
    <w:link w:val="Paragrafoelenco"/>
    <w:uiPriority w:val="34"/>
    <w:rsid w:val="00A55C5E"/>
    <w:rPr>
      <w:sz w:val="24"/>
      <w:szCs w:val="24"/>
      <w:lang w:eastAsia="it-IT"/>
    </w:rPr>
  </w:style>
  <w:style w:type="paragraph" w:styleId="Corpotesto">
    <w:name w:val="Body Text"/>
    <w:basedOn w:val="Normale"/>
    <w:link w:val="CorpotestoCarattere"/>
    <w:uiPriority w:val="99"/>
    <w:rsid w:val="00A55C5E"/>
    <w:pPr>
      <w:jc w:val="both"/>
    </w:pPr>
    <w:rPr>
      <w:rFonts w:ascii="Garamond" w:hAnsi="Garamond"/>
      <w:sz w:val="28"/>
      <w:szCs w:val="20"/>
    </w:rPr>
  </w:style>
  <w:style w:type="character" w:customStyle="1" w:styleId="CorpotestoCarattere">
    <w:name w:val="Corpo testo Carattere"/>
    <w:basedOn w:val="Carpredefinitoparagrafo"/>
    <w:link w:val="Corpotesto"/>
    <w:uiPriority w:val="99"/>
    <w:rsid w:val="00A55C5E"/>
    <w:rPr>
      <w:rFonts w:ascii="Garamond" w:hAnsi="Garamond"/>
      <w:sz w:val="28"/>
      <w:lang w:eastAsia="it-IT"/>
    </w:rPr>
  </w:style>
  <w:style w:type="paragraph" w:styleId="Elencocontinua">
    <w:name w:val="List Continue"/>
    <w:basedOn w:val="Normale"/>
    <w:rsid w:val="00A55C5E"/>
    <w:pPr>
      <w:widowControl w:val="0"/>
      <w:adjustRightInd w:val="0"/>
      <w:spacing w:after="120" w:line="360" w:lineRule="atLeast"/>
      <w:ind w:left="283"/>
      <w:contextualSpacing/>
      <w:jc w:val="both"/>
      <w:textAlignment w:val="baseline"/>
    </w:pPr>
    <w:rPr>
      <w:rFonts w:ascii="Arial" w:hAnsi="Arial"/>
      <w:sz w:val="20"/>
      <w:szCs w:val="20"/>
    </w:rPr>
  </w:style>
  <w:style w:type="paragraph" w:styleId="Puntoelenco2">
    <w:name w:val="List Bullet 2"/>
    <w:basedOn w:val="Normale"/>
    <w:rsid w:val="00A55C5E"/>
    <w:pPr>
      <w:widowControl w:val="0"/>
      <w:numPr>
        <w:numId w:val="6"/>
      </w:numPr>
      <w:adjustRightInd w:val="0"/>
      <w:spacing w:line="360" w:lineRule="atLeast"/>
      <w:contextualSpacing/>
      <w:jc w:val="both"/>
      <w:textAlignment w:val="baseline"/>
    </w:pPr>
    <w:rPr>
      <w:rFonts w:ascii="Arial" w:hAnsi="Arial"/>
      <w:sz w:val="20"/>
      <w:szCs w:val="20"/>
    </w:rPr>
  </w:style>
  <w:style w:type="paragraph" w:customStyle="1" w:styleId="Corpodeltesto21">
    <w:name w:val="Corpo del testo 21"/>
    <w:basedOn w:val="Normale"/>
    <w:rsid w:val="002E59EB"/>
    <w:pPr>
      <w:suppressAutoHyphens/>
      <w:spacing w:before="120"/>
      <w:jc w:val="both"/>
    </w:pPr>
    <w:rPr>
      <w:rFonts w:ascii="Arial" w:hAnsi="Arial" w:cs="Arial"/>
      <w:i/>
      <w:szCs w:val="20"/>
      <w:lang w:eastAsia="ar-SA"/>
    </w:rPr>
  </w:style>
  <w:style w:type="paragraph" w:customStyle="1" w:styleId="m231lista1e">
    <w:name w:val="m231_lista_1e"/>
    <w:basedOn w:val="Normale"/>
    <w:qFormat/>
    <w:rsid w:val="00597BF2"/>
    <w:pPr>
      <w:spacing w:line="276" w:lineRule="auto"/>
      <w:contextualSpacing/>
      <w:jc w:val="both"/>
    </w:pPr>
    <w:rPr>
      <w:sz w:val="16"/>
      <w:szCs w:val="18"/>
      <w:lang w:eastAsia="en-US"/>
    </w:rPr>
  </w:style>
  <w:style w:type="character" w:styleId="Rimandocommento">
    <w:name w:val="annotation reference"/>
    <w:basedOn w:val="Carpredefinitoparagrafo"/>
    <w:uiPriority w:val="99"/>
    <w:semiHidden/>
    <w:unhideWhenUsed/>
    <w:rsid w:val="00277F97"/>
    <w:rPr>
      <w:sz w:val="16"/>
      <w:szCs w:val="16"/>
    </w:rPr>
  </w:style>
  <w:style w:type="paragraph" w:styleId="Testocommento">
    <w:name w:val="annotation text"/>
    <w:basedOn w:val="Normale"/>
    <w:link w:val="TestocommentoCarattere"/>
    <w:uiPriority w:val="99"/>
    <w:unhideWhenUsed/>
    <w:rsid w:val="00277F97"/>
    <w:rPr>
      <w:sz w:val="20"/>
      <w:szCs w:val="20"/>
    </w:rPr>
  </w:style>
  <w:style w:type="character" w:customStyle="1" w:styleId="TestocommentoCarattere">
    <w:name w:val="Testo commento Carattere"/>
    <w:basedOn w:val="Carpredefinitoparagrafo"/>
    <w:link w:val="Testocommento"/>
    <w:uiPriority w:val="99"/>
    <w:rsid w:val="00277F97"/>
    <w:rPr>
      <w:lang w:eastAsia="it-IT"/>
    </w:rPr>
  </w:style>
  <w:style w:type="paragraph" w:styleId="Soggettocommento">
    <w:name w:val="annotation subject"/>
    <w:basedOn w:val="Testocommento"/>
    <w:next w:val="Testocommento"/>
    <w:link w:val="SoggettocommentoCarattere"/>
    <w:uiPriority w:val="99"/>
    <w:semiHidden/>
    <w:unhideWhenUsed/>
    <w:rsid w:val="00277F97"/>
    <w:rPr>
      <w:b/>
      <w:bCs/>
    </w:rPr>
  </w:style>
  <w:style w:type="character" w:customStyle="1" w:styleId="SoggettocommentoCarattere">
    <w:name w:val="Soggetto commento Carattere"/>
    <w:basedOn w:val="TestocommentoCarattere"/>
    <w:link w:val="Soggettocommento"/>
    <w:uiPriority w:val="99"/>
    <w:semiHidden/>
    <w:rsid w:val="00277F97"/>
    <w:rPr>
      <w:b/>
      <w:bCs/>
      <w:lang w:eastAsia="it-IT"/>
    </w:rPr>
  </w:style>
  <w:style w:type="paragraph" w:styleId="PreformattatoHTML">
    <w:name w:val="HTML Preformatted"/>
    <w:basedOn w:val="Normale"/>
    <w:link w:val="PreformattatoHTMLCarattere"/>
    <w:uiPriority w:val="99"/>
    <w:unhideWhenUsed/>
    <w:rsid w:val="002C2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2C27F7"/>
    <w:rPr>
      <w:rFonts w:ascii="Courier New" w:hAnsi="Courier New" w:cs="Courier New"/>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119">
      <w:bodyDiv w:val="1"/>
      <w:marLeft w:val="0"/>
      <w:marRight w:val="0"/>
      <w:marTop w:val="0"/>
      <w:marBottom w:val="0"/>
      <w:divBdr>
        <w:top w:val="none" w:sz="0" w:space="0" w:color="auto"/>
        <w:left w:val="none" w:sz="0" w:space="0" w:color="auto"/>
        <w:bottom w:val="none" w:sz="0" w:space="0" w:color="auto"/>
        <w:right w:val="none" w:sz="0" w:space="0" w:color="auto"/>
      </w:divBdr>
    </w:div>
    <w:div w:id="44530850">
      <w:bodyDiv w:val="1"/>
      <w:marLeft w:val="0"/>
      <w:marRight w:val="0"/>
      <w:marTop w:val="0"/>
      <w:marBottom w:val="0"/>
      <w:divBdr>
        <w:top w:val="none" w:sz="0" w:space="0" w:color="auto"/>
        <w:left w:val="none" w:sz="0" w:space="0" w:color="auto"/>
        <w:bottom w:val="none" w:sz="0" w:space="0" w:color="auto"/>
        <w:right w:val="none" w:sz="0" w:space="0" w:color="auto"/>
      </w:divBdr>
    </w:div>
    <w:div w:id="146168205">
      <w:bodyDiv w:val="1"/>
      <w:marLeft w:val="0"/>
      <w:marRight w:val="0"/>
      <w:marTop w:val="0"/>
      <w:marBottom w:val="0"/>
      <w:divBdr>
        <w:top w:val="none" w:sz="0" w:space="0" w:color="auto"/>
        <w:left w:val="none" w:sz="0" w:space="0" w:color="auto"/>
        <w:bottom w:val="none" w:sz="0" w:space="0" w:color="auto"/>
        <w:right w:val="none" w:sz="0" w:space="0" w:color="auto"/>
      </w:divBdr>
    </w:div>
    <w:div w:id="216547671">
      <w:bodyDiv w:val="1"/>
      <w:marLeft w:val="0"/>
      <w:marRight w:val="0"/>
      <w:marTop w:val="0"/>
      <w:marBottom w:val="0"/>
      <w:divBdr>
        <w:top w:val="none" w:sz="0" w:space="0" w:color="auto"/>
        <w:left w:val="none" w:sz="0" w:space="0" w:color="auto"/>
        <w:bottom w:val="none" w:sz="0" w:space="0" w:color="auto"/>
        <w:right w:val="none" w:sz="0" w:space="0" w:color="auto"/>
      </w:divBdr>
    </w:div>
    <w:div w:id="232156792">
      <w:bodyDiv w:val="1"/>
      <w:marLeft w:val="0"/>
      <w:marRight w:val="0"/>
      <w:marTop w:val="0"/>
      <w:marBottom w:val="0"/>
      <w:divBdr>
        <w:top w:val="none" w:sz="0" w:space="0" w:color="auto"/>
        <w:left w:val="none" w:sz="0" w:space="0" w:color="auto"/>
        <w:bottom w:val="none" w:sz="0" w:space="0" w:color="auto"/>
        <w:right w:val="none" w:sz="0" w:space="0" w:color="auto"/>
      </w:divBdr>
    </w:div>
    <w:div w:id="281310472">
      <w:bodyDiv w:val="1"/>
      <w:marLeft w:val="0"/>
      <w:marRight w:val="0"/>
      <w:marTop w:val="0"/>
      <w:marBottom w:val="0"/>
      <w:divBdr>
        <w:top w:val="none" w:sz="0" w:space="0" w:color="auto"/>
        <w:left w:val="none" w:sz="0" w:space="0" w:color="auto"/>
        <w:bottom w:val="none" w:sz="0" w:space="0" w:color="auto"/>
        <w:right w:val="none" w:sz="0" w:space="0" w:color="auto"/>
      </w:divBdr>
    </w:div>
    <w:div w:id="350184256">
      <w:bodyDiv w:val="1"/>
      <w:marLeft w:val="0"/>
      <w:marRight w:val="0"/>
      <w:marTop w:val="0"/>
      <w:marBottom w:val="0"/>
      <w:divBdr>
        <w:top w:val="none" w:sz="0" w:space="0" w:color="auto"/>
        <w:left w:val="none" w:sz="0" w:space="0" w:color="auto"/>
        <w:bottom w:val="none" w:sz="0" w:space="0" w:color="auto"/>
        <w:right w:val="none" w:sz="0" w:space="0" w:color="auto"/>
      </w:divBdr>
    </w:div>
    <w:div w:id="400711852">
      <w:bodyDiv w:val="1"/>
      <w:marLeft w:val="0"/>
      <w:marRight w:val="0"/>
      <w:marTop w:val="0"/>
      <w:marBottom w:val="0"/>
      <w:divBdr>
        <w:top w:val="none" w:sz="0" w:space="0" w:color="auto"/>
        <w:left w:val="none" w:sz="0" w:space="0" w:color="auto"/>
        <w:bottom w:val="none" w:sz="0" w:space="0" w:color="auto"/>
        <w:right w:val="none" w:sz="0" w:space="0" w:color="auto"/>
      </w:divBdr>
    </w:div>
    <w:div w:id="402217345">
      <w:bodyDiv w:val="1"/>
      <w:marLeft w:val="0"/>
      <w:marRight w:val="0"/>
      <w:marTop w:val="0"/>
      <w:marBottom w:val="0"/>
      <w:divBdr>
        <w:top w:val="none" w:sz="0" w:space="0" w:color="auto"/>
        <w:left w:val="none" w:sz="0" w:space="0" w:color="auto"/>
        <w:bottom w:val="none" w:sz="0" w:space="0" w:color="auto"/>
        <w:right w:val="none" w:sz="0" w:space="0" w:color="auto"/>
      </w:divBdr>
    </w:div>
    <w:div w:id="420957154">
      <w:bodyDiv w:val="1"/>
      <w:marLeft w:val="0"/>
      <w:marRight w:val="0"/>
      <w:marTop w:val="0"/>
      <w:marBottom w:val="0"/>
      <w:divBdr>
        <w:top w:val="none" w:sz="0" w:space="0" w:color="auto"/>
        <w:left w:val="none" w:sz="0" w:space="0" w:color="auto"/>
        <w:bottom w:val="none" w:sz="0" w:space="0" w:color="auto"/>
        <w:right w:val="none" w:sz="0" w:space="0" w:color="auto"/>
      </w:divBdr>
    </w:div>
    <w:div w:id="428547709">
      <w:bodyDiv w:val="1"/>
      <w:marLeft w:val="0"/>
      <w:marRight w:val="0"/>
      <w:marTop w:val="0"/>
      <w:marBottom w:val="0"/>
      <w:divBdr>
        <w:top w:val="none" w:sz="0" w:space="0" w:color="auto"/>
        <w:left w:val="none" w:sz="0" w:space="0" w:color="auto"/>
        <w:bottom w:val="none" w:sz="0" w:space="0" w:color="auto"/>
        <w:right w:val="none" w:sz="0" w:space="0" w:color="auto"/>
      </w:divBdr>
    </w:div>
    <w:div w:id="544292192">
      <w:bodyDiv w:val="1"/>
      <w:marLeft w:val="0"/>
      <w:marRight w:val="0"/>
      <w:marTop w:val="0"/>
      <w:marBottom w:val="0"/>
      <w:divBdr>
        <w:top w:val="none" w:sz="0" w:space="0" w:color="auto"/>
        <w:left w:val="none" w:sz="0" w:space="0" w:color="auto"/>
        <w:bottom w:val="none" w:sz="0" w:space="0" w:color="auto"/>
        <w:right w:val="none" w:sz="0" w:space="0" w:color="auto"/>
      </w:divBdr>
    </w:div>
    <w:div w:id="626356126">
      <w:bodyDiv w:val="1"/>
      <w:marLeft w:val="0"/>
      <w:marRight w:val="0"/>
      <w:marTop w:val="0"/>
      <w:marBottom w:val="0"/>
      <w:divBdr>
        <w:top w:val="none" w:sz="0" w:space="0" w:color="auto"/>
        <w:left w:val="none" w:sz="0" w:space="0" w:color="auto"/>
        <w:bottom w:val="none" w:sz="0" w:space="0" w:color="auto"/>
        <w:right w:val="none" w:sz="0" w:space="0" w:color="auto"/>
      </w:divBdr>
    </w:div>
    <w:div w:id="722757656">
      <w:bodyDiv w:val="1"/>
      <w:marLeft w:val="0"/>
      <w:marRight w:val="0"/>
      <w:marTop w:val="0"/>
      <w:marBottom w:val="0"/>
      <w:divBdr>
        <w:top w:val="none" w:sz="0" w:space="0" w:color="auto"/>
        <w:left w:val="none" w:sz="0" w:space="0" w:color="auto"/>
        <w:bottom w:val="none" w:sz="0" w:space="0" w:color="auto"/>
        <w:right w:val="none" w:sz="0" w:space="0" w:color="auto"/>
      </w:divBdr>
    </w:div>
    <w:div w:id="836267867">
      <w:bodyDiv w:val="1"/>
      <w:marLeft w:val="0"/>
      <w:marRight w:val="0"/>
      <w:marTop w:val="0"/>
      <w:marBottom w:val="0"/>
      <w:divBdr>
        <w:top w:val="none" w:sz="0" w:space="0" w:color="auto"/>
        <w:left w:val="none" w:sz="0" w:space="0" w:color="auto"/>
        <w:bottom w:val="none" w:sz="0" w:space="0" w:color="auto"/>
        <w:right w:val="none" w:sz="0" w:space="0" w:color="auto"/>
      </w:divBdr>
      <w:divsChild>
        <w:div w:id="644898674">
          <w:marLeft w:val="0"/>
          <w:marRight w:val="0"/>
          <w:marTop w:val="0"/>
          <w:marBottom w:val="0"/>
          <w:divBdr>
            <w:top w:val="none" w:sz="0" w:space="0" w:color="auto"/>
            <w:left w:val="none" w:sz="0" w:space="0" w:color="auto"/>
            <w:bottom w:val="none" w:sz="0" w:space="0" w:color="auto"/>
            <w:right w:val="none" w:sz="0" w:space="0" w:color="auto"/>
          </w:divBdr>
        </w:div>
      </w:divsChild>
    </w:div>
    <w:div w:id="843323585">
      <w:bodyDiv w:val="1"/>
      <w:marLeft w:val="0"/>
      <w:marRight w:val="0"/>
      <w:marTop w:val="0"/>
      <w:marBottom w:val="0"/>
      <w:divBdr>
        <w:top w:val="none" w:sz="0" w:space="0" w:color="auto"/>
        <w:left w:val="none" w:sz="0" w:space="0" w:color="auto"/>
        <w:bottom w:val="none" w:sz="0" w:space="0" w:color="auto"/>
        <w:right w:val="none" w:sz="0" w:space="0" w:color="auto"/>
      </w:divBdr>
    </w:div>
    <w:div w:id="858857620">
      <w:bodyDiv w:val="1"/>
      <w:marLeft w:val="0"/>
      <w:marRight w:val="0"/>
      <w:marTop w:val="0"/>
      <w:marBottom w:val="0"/>
      <w:divBdr>
        <w:top w:val="none" w:sz="0" w:space="0" w:color="auto"/>
        <w:left w:val="none" w:sz="0" w:space="0" w:color="auto"/>
        <w:bottom w:val="none" w:sz="0" w:space="0" w:color="auto"/>
        <w:right w:val="none" w:sz="0" w:space="0" w:color="auto"/>
      </w:divBdr>
    </w:div>
    <w:div w:id="1177421378">
      <w:bodyDiv w:val="1"/>
      <w:marLeft w:val="0"/>
      <w:marRight w:val="0"/>
      <w:marTop w:val="0"/>
      <w:marBottom w:val="0"/>
      <w:divBdr>
        <w:top w:val="none" w:sz="0" w:space="0" w:color="auto"/>
        <w:left w:val="none" w:sz="0" w:space="0" w:color="auto"/>
        <w:bottom w:val="none" w:sz="0" w:space="0" w:color="auto"/>
        <w:right w:val="none" w:sz="0" w:space="0" w:color="auto"/>
      </w:divBdr>
    </w:div>
    <w:div w:id="1247954772">
      <w:bodyDiv w:val="1"/>
      <w:marLeft w:val="0"/>
      <w:marRight w:val="0"/>
      <w:marTop w:val="0"/>
      <w:marBottom w:val="0"/>
      <w:divBdr>
        <w:top w:val="none" w:sz="0" w:space="0" w:color="auto"/>
        <w:left w:val="none" w:sz="0" w:space="0" w:color="auto"/>
        <w:bottom w:val="none" w:sz="0" w:space="0" w:color="auto"/>
        <w:right w:val="none" w:sz="0" w:space="0" w:color="auto"/>
      </w:divBdr>
    </w:div>
    <w:div w:id="1537231213">
      <w:bodyDiv w:val="1"/>
      <w:marLeft w:val="0"/>
      <w:marRight w:val="0"/>
      <w:marTop w:val="0"/>
      <w:marBottom w:val="0"/>
      <w:divBdr>
        <w:top w:val="none" w:sz="0" w:space="0" w:color="auto"/>
        <w:left w:val="none" w:sz="0" w:space="0" w:color="auto"/>
        <w:bottom w:val="none" w:sz="0" w:space="0" w:color="auto"/>
        <w:right w:val="none" w:sz="0" w:space="0" w:color="auto"/>
      </w:divBdr>
    </w:div>
    <w:div w:id="1759978535">
      <w:bodyDiv w:val="1"/>
      <w:marLeft w:val="0"/>
      <w:marRight w:val="0"/>
      <w:marTop w:val="0"/>
      <w:marBottom w:val="0"/>
      <w:divBdr>
        <w:top w:val="none" w:sz="0" w:space="0" w:color="auto"/>
        <w:left w:val="none" w:sz="0" w:space="0" w:color="auto"/>
        <w:bottom w:val="none" w:sz="0" w:space="0" w:color="auto"/>
        <w:right w:val="none" w:sz="0" w:space="0" w:color="auto"/>
      </w:divBdr>
    </w:div>
    <w:div w:id="1846164008">
      <w:bodyDiv w:val="1"/>
      <w:marLeft w:val="0"/>
      <w:marRight w:val="0"/>
      <w:marTop w:val="0"/>
      <w:marBottom w:val="0"/>
      <w:divBdr>
        <w:top w:val="none" w:sz="0" w:space="0" w:color="auto"/>
        <w:left w:val="none" w:sz="0" w:space="0" w:color="auto"/>
        <w:bottom w:val="none" w:sz="0" w:space="0" w:color="auto"/>
        <w:right w:val="none" w:sz="0" w:space="0" w:color="auto"/>
      </w:divBdr>
    </w:div>
    <w:div w:id="1852985483">
      <w:bodyDiv w:val="1"/>
      <w:marLeft w:val="0"/>
      <w:marRight w:val="0"/>
      <w:marTop w:val="0"/>
      <w:marBottom w:val="0"/>
      <w:divBdr>
        <w:top w:val="none" w:sz="0" w:space="0" w:color="auto"/>
        <w:left w:val="none" w:sz="0" w:space="0" w:color="auto"/>
        <w:bottom w:val="none" w:sz="0" w:space="0" w:color="auto"/>
        <w:right w:val="none" w:sz="0" w:space="0" w:color="auto"/>
      </w:divBdr>
    </w:div>
    <w:div w:id="1943762130">
      <w:bodyDiv w:val="1"/>
      <w:marLeft w:val="0"/>
      <w:marRight w:val="0"/>
      <w:marTop w:val="0"/>
      <w:marBottom w:val="0"/>
      <w:divBdr>
        <w:top w:val="none" w:sz="0" w:space="0" w:color="auto"/>
        <w:left w:val="none" w:sz="0" w:space="0" w:color="auto"/>
        <w:bottom w:val="none" w:sz="0" w:space="0" w:color="auto"/>
        <w:right w:val="none" w:sz="0" w:space="0" w:color="auto"/>
      </w:divBdr>
    </w:div>
    <w:div w:id="2005164390">
      <w:bodyDiv w:val="1"/>
      <w:marLeft w:val="0"/>
      <w:marRight w:val="0"/>
      <w:marTop w:val="0"/>
      <w:marBottom w:val="0"/>
      <w:divBdr>
        <w:top w:val="none" w:sz="0" w:space="0" w:color="auto"/>
        <w:left w:val="none" w:sz="0" w:space="0" w:color="auto"/>
        <w:bottom w:val="none" w:sz="0" w:space="0" w:color="auto"/>
        <w:right w:val="none" w:sz="0" w:space="0" w:color="auto"/>
      </w:divBdr>
    </w:div>
    <w:div w:id="2026665659">
      <w:bodyDiv w:val="1"/>
      <w:marLeft w:val="0"/>
      <w:marRight w:val="0"/>
      <w:marTop w:val="0"/>
      <w:marBottom w:val="0"/>
      <w:divBdr>
        <w:top w:val="none" w:sz="0" w:space="0" w:color="auto"/>
        <w:left w:val="none" w:sz="0" w:space="0" w:color="auto"/>
        <w:bottom w:val="none" w:sz="0" w:space="0" w:color="auto"/>
        <w:right w:val="none" w:sz="0" w:space="0" w:color="auto"/>
      </w:divBdr>
    </w:div>
    <w:div w:id="21309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7371180-3b85-482a-8e6f-e7c1f4e257b4">
      <Terms xmlns="http://schemas.microsoft.com/office/infopath/2007/PartnerControls"/>
    </lcf76f155ced4ddcb4097134ff3c332f>
    <TaxCatchAll xmlns="e4b59c66-3b35-417f-8bf0-7ce6fb6c45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110050996A6F14598BE29235FDD7774" ma:contentTypeVersion="19" ma:contentTypeDescription="Creare un nuovo documento." ma:contentTypeScope="" ma:versionID="6e54ffed6964fb243681969a8f94ebc0">
  <xsd:schema xmlns:xsd="http://www.w3.org/2001/XMLSchema" xmlns:xs="http://www.w3.org/2001/XMLSchema" xmlns:p="http://schemas.microsoft.com/office/2006/metadata/properties" xmlns:ns2="e4b59c66-3b35-417f-8bf0-7ce6fb6c4532" xmlns:ns3="c7371180-3b85-482a-8e6f-e7c1f4e257b4" targetNamespace="http://schemas.microsoft.com/office/2006/metadata/properties" ma:root="true" ma:fieldsID="eacdbfbc054f1a57428f1ac3554b127a" ns2:_="" ns3:_="">
    <xsd:import namespace="e4b59c66-3b35-417f-8bf0-7ce6fb6c4532"/>
    <xsd:import namespace="c7371180-3b85-482a-8e6f-e7c1f4e257b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59c66-3b35-417f-8bf0-7ce6fb6c4532"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LastSharedByUser" ma:index="10" nillable="true" ma:displayName="Autore ultima condivisione" ma:description="" ma:internalName="LastSharedByUser" ma:readOnly="true">
      <xsd:simpleType>
        <xsd:restriction base="dms:Note">
          <xsd:maxLength value="255"/>
        </xsd:restriction>
      </xsd:simpleType>
    </xsd:element>
    <xsd:element name="LastSharedByTime" ma:index="11" nillable="true" ma:displayName="Ora ultima condivisione" ma:description="" ma:internalName="LastSharedByTime" ma:readOnly="true">
      <xsd:simpleType>
        <xsd:restriction base="dms:DateTime"/>
      </xsd:simpleType>
    </xsd:element>
    <xsd:element name="TaxCatchAll" ma:index="25" nillable="true" ma:displayName="Taxonomy Catch All Column" ma:hidden="true" ma:list="{30a77da0-bd5c-4c08-a0de-5367caa602bf}" ma:internalName="TaxCatchAll" ma:showField="CatchAllData" ma:web="e4b59c66-3b35-417f-8bf0-7ce6fb6c45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371180-3b85-482a-8e6f-e7c1f4e257b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460cf7f3-ea69-47b2-904b-308c9d1825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D48C2-87AF-4664-A3E8-7F723A9A72E8}">
  <ds:schemaRefs>
    <ds:schemaRef ds:uri="http://schemas.openxmlformats.org/officeDocument/2006/bibliography"/>
  </ds:schemaRefs>
</ds:datastoreItem>
</file>

<file path=customXml/itemProps2.xml><?xml version="1.0" encoding="utf-8"?>
<ds:datastoreItem xmlns:ds="http://schemas.openxmlformats.org/officeDocument/2006/customXml" ds:itemID="{ACD853BF-75E4-4805-9367-B81EAB5A02C6}">
  <ds:schemaRefs>
    <ds:schemaRef ds:uri="http://schemas.microsoft.com/office/2006/metadata/properties"/>
    <ds:schemaRef ds:uri="http://schemas.microsoft.com/office/infopath/2007/PartnerControls"/>
    <ds:schemaRef ds:uri="c7371180-3b85-482a-8e6f-e7c1f4e257b4"/>
    <ds:schemaRef ds:uri="e4b59c66-3b35-417f-8bf0-7ce6fb6c4532"/>
  </ds:schemaRefs>
</ds:datastoreItem>
</file>

<file path=customXml/itemProps3.xml><?xml version="1.0" encoding="utf-8"?>
<ds:datastoreItem xmlns:ds="http://schemas.openxmlformats.org/officeDocument/2006/customXml" ds:itemID="{B24D0A25-EA78-4B12-AE78-DD7E817D88B2}">
  <ds:schemaRefs>
    <ds:schemaRef ds:uri="http://schemas.microsoft.com/sharepoint/v3/contenttype/forms"/>
  </ds:schemaRefs>
</ds:datastoreItem>
</file>

<file path=customXml/itemProps4.xml><?xml version="1.0" encoding="utf-8"?>
<ds:datastoreItem xmlns:ds="http://schemas.openxmlformats.org/officeDocument/2006/customXml" ds:itemID="{DA2AEF8A-980C-41E6-8FEE-84F985257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59c66-3b35-417f-8bf0-7ce6fb6c4532"/>
    <ds:schemaRef ds:uri="c7371180-3b85-482a-8e6f-e7c1f4e25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3359</Words>
  <Characters>19152</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Engineering</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bgiunti</dc:creator>
  <cp:keywords/>
  <cp:lastModifiedBy>P4I</cp:lastModifiedBy>
  <cp:revision>12</cp:revision>
  <cp:lastPrinted>2022-04-22T18:31:00Z</cp:lastPrinted>
  <dcterms:created xsi:type="dcterms:W3CDTF">2022-11-22T10:18:00Z</dcterms:created>
  <dcterms:modified xsi:type="dcterms:W3CDTF">2023-12-21T15:12:00Z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0x0101001110050996A6F14598BE29235FDD7774</vt:lpwstr>
  </property>
  <property fmtid="{D5CDD505-2E9C-101B-9397-08002B2CF9AE}" pid="3" name="MSIP_Label_b266f2e9-5ba9-41e8-bb3a-ae1808c10e86_Enabled">
    <vt:lpwstr>true</vt:lpwstr>
  </property>
  <property fmtid="{D5CDD505-2E9C-101B-9397-08002B2CF9AE}" pid="4" name="MSIP_Label_b266f2e9-5ba9-41e8-bb3a-ae1808c10e86_SetDate">
    <vt:lpwstr>2022-05-27T07:16:50Z</vt:lpwstr>
  </property>
  <property fmtid="{D5CDD505-2E9C-101B-9397-08002B2CF9AE}" pid="5" name="MSIP_Label_b266f2e9-5ba9-41e8-bb3a-ae1808c10e86_Method">
    <vt:lpwstr>Standard</vt:lpwstr>
  </property>
  <property fmtid="{D5CDD505-2E9C-101B-9397-08002B2CF9AE}" pid="6" name="MSIP_Label_b266f2e9-5ba9-41e8-bb3a-ae1808c10e86_Name">
    <vt:lpwstr>Interno</vt:lpwstr>
  </property>
  <property fmtid="{D5CDD505-2E9C-101B-9397-08002B2CF9AE}" pid="7" name="MSIP_Label_b266f2e9-5ba9-41e8-bb3a-ae1808c10e86_SiteId">
    <vt:lpwstr>d9dbc877-29e4-4473-9855-d3db78ae431b</vt:lpwstr>
  </property>
  <property fmtid="{D5CDD505-2E9C-101B-9397-08002B2CF9AE}" pid="8" name="MSIP_Label_b266f2e9-5ba9-41e8-bb3a-ae1808c10e86_ActionId">
    <vt:lpwstr>f1407e2b-0c48-4abd-b8b9-57064e46f49d</vt:lpwstr>
  </property>
  <property fmtid="{D5CDD505-2E9C-101B-9397-08002B2CF9AE}" pid="9" name="MSIP_Label_b266f2e9-5ba9-41e8-bb3a-ae1808c10e86_ContentBits">
    <vt:lpwstr>1</vt:lpwstr>
  </property>
</Properties>
</file>